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Times New Roman" w:hAnsi="Times New Roman" w:cs="Times New Roman"/>
          <w:b/>
          <w:bCs/>
          <w:sz w:val="24"/>
          <w:szCs w:val="24"/>
        </w:rPr>
        <w:id w:val="-808551268"/>
        <w:docPartObj>
          <w:docPartGallery w:val="Cover Pages"/>
          <w:docPartUnique/>
        </w:docPartObj>
      </w:sdtPr>
      <w:sdtEndPr>
        <w:rPr>
          <w:b w:val="0"/>
          <w:bCs w:val="0"/>
        </w:rPr>
      </w:sdtEndPr>
      <w:sdtContent>
        <w:p w14:paraId="2721BB57" w14:textId="2DC255EC" w:rsidR="00D526C8" w:rsidRPr="007935EC" w:rsidRDefault="00D526C8" w:rsidP="007A2D23">
          <w:pPr>
            <w:spacing w:after="120" w:line="20" w:lineRule="atLeast"/>
            <w:contextualSpacing/>
            <w:rPr>
              <w:rFonts w:ascii="Times New Roman" w:hAnsi="Times New Roman" w:cs="Times New Roman"/>
              <w:color w:val="00B050"/>
              <w:sz w:val="24"/>
              <w:szCs w:val="24"/>
            </w:rPr>
          </w:pPr>
        </w:p>
        <w:p w14:paraId="46315E48" w14:textId="77777777" w:rsidR="00C32E53" w:rsidRPr="007935EC" w:rsidRDefault="00C32E53" w:rsidP="007A2D23">
          <w:pPr>
            <w:spacing w:after="120" w:line="20" w:lineRule="atLeast"/>
            <w:contextualSpacing/>
            <w:rPr>
              <w:rFonts w:ascii="Times New Roman" w:hAnsi="Times New Roman" w:cs="Times New Roman"/>
              <w:color w:val="00B050"/>
              <w:sz w:val="24"/>
              <w:szCs w:val="24"/>
            </w:rPr>
          </w:pPr>
        </w:p>
        <w:p w14:paraId="47EF0C37" w14:textId="19126F9D" w:rsidR="00D526C8" w:rsidRPr="007935EC" w:rsidRDefault="00D526C8" w:rsidP="007A2D23">
          <w:pPr>
            <w:spacing w:after="120" w:line="20" w:lineRule="atLeast"/>
            <w:contextualSpacing/>
            <w:rPr>
              <w:rFonts w:ascii="Times New Roman" w:hAnsi="Times New Roman" w:cs="Times New Roman"/>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AD4F3A" w14:paraId="1E4F3454" w14:textId="77777777" w:rsidTr="00AD4F3A">
            <w:trPr>
              <w:trHeight w:val="416"/>
            </w:trPr>
            <w:tc>
              <w:tcPr>
                <w:tcW w:w="7918" w:type="dxa"/>
              </w:tcPr>
              <w:p w14:paraId="44AC3A8E" w14:textId="39541F56" w:rsidR="00D07746" w:rsidRPr="00AD4F3A" w:rsidRDefault="00AD4F3A" w:rsidP="00711FF6">
                <w:pPr>
                  <w:pStyle w:val="Betarp"/>
                  <w:spacing w:line="216" w:lineRule="auto"/>
                  <w:jc w:val="center"/>
                  <w:rPr>
                    <w:rFonts w:ascii="Times New Roman" w:eastAsiaTheme="majorEastAsia" w:hAnsi="Times New Roman" w:cs="Times New Roman"/>
                    <w:color w:val="000000" w:themeColor="text1"/>
                    <w:sz w:val="24"/>
                    <w:szCs w:val="24"/>
                  </w:rPr>
                </w:pPr>
                <w:r w:rsidRPr="00603CE5">
                  <w:rPr>
                    <w:rFonts w:ascii="Times New Roman" w:eastAsia="Calibri" w:hAnsi="Times New Roman" w:cs="Times New Roman"/>
                    <w:b/>
                    <w:bCs/>
                    <w:sz w:val="24"/>
                    <w:szCs w:val="24"/>
                  </w:rPr>
                  <w:t>MAŽOS VERTĖS VIEŠOJO</w:t>
                </w:r>
                <w:r w:rsidR="00DF0C44">
                  <w:rPr>
                    <w:rFonts w:ascii="Times New Roman" w:eastAsia="Calibri" w:hAnsi="Times New Roman" w:cs="Times New Roman"/>
                    <w:b/>
                    <w:bCs/>
                    <w:sz w:val="24"/>
                    <w:szCs w:val="24"/>
                  </w:rPr>
                  <w:t xml:space="preserve"> STATYBINIŲ MEDŽIAGŲ PLOKŠČIŲ STOGŲ ŠILTINIMUI </w:t>
                </w:r>
                <w:bookmarkStart w:id="0" w:name="_GoBack"/>
                <w:bookmarkEnd w:id="0"/>
                <w:r w:rsidRPr="00603CE5">
                  <w:rPr>
                    <w:rFonts w:ascii="Times New Roman" w:eastAsia="Calibri" w:hAnsi="Times New Roman" w:cs="Times New Roman"/>
                    <w:b/>
                    <w:bCs/>
                    <w:sz w:val="24"/>
                    <w:szCs w:val="24"/>
                  </w:rPr>
                  <w:t xml:space="preserve"> PIRKIMO</w:t>
                </w:r>
                <w:r w:rsidR="0036411A" w:rsidRPr="00603CE5">
                  <w:rPr>
                    <w:rFonts w:ascii="Times New Roman" w:eastAsia="Calibri" w:hAnsi="Times New Roman" w:cs="Times New Roman"/>
                    <w:b/>
                    <w:bCs/>
                    <w:sz w:val="24"/>
                    <w:szCs w:val="24"/>
                  </w:rPr>
                  <w:t xml:space="preserve"> </w:t>
                </w:r>
                <w:r w:rsidRPr="00603CE5">
                  <w:rPr>
                    <w:rFonts w:ascii="Times New Roman" w:eastAsia="Calibri" w:hAnsi="Times New Roman" w:cs="Times New Roman"/>
                    <w:b/>
                    <w:bCs/>
                    <w:sz w:val="24"/>
                    <w:szCs w:val="24"/>
                  </w:rPr>
                  <w:t xml:space="preserve">SKELBIAMOS APKLAUSOS </w:t>
                </w:r>
                <w:r w:rsidR="00711FF6" w:rsidRPr="00603CE5">
                  <w:rPr>
                    <w:rFonts w:ascii="Times New Roman" w:eastAsia="Calibri" w:hAnsi="Times New Roman" w:cs="Times New Roman"/>
                    <w:b/>
                    <w:bCs/>
                    <w:sz w:val="24"/>
                    <w:szCs w:val="24"/>
                  </w:rPr>
                  <w:t>BENDROSIOS</w:t>
                </w:r>
                <w:r w:rsidRPr="00603CE5">
                  <w:rPr>
                    <w:rFonts w:ascii="Times New Roman" w:eastAsia="Calibri" w:hAnsi="Times New Roman" w:cs="Times New Roman"/>
                    <w:b/>
                    <w:bCs/>
                    <w:sz w:val="24"/>
                    <w:szCs w:val="24"/>
                  </w:rPr>
                  <w:t xml:space="preserve"> SĄLYGOS</w:t>
                </w:r>
              </w:p>
            </w:tc>
          </w:tr>
          <w:tr w:rsidR="00D07746" w:rsidRPr="007935EC" w14:paraId="459B5D25" w14:textId="77777777" w:rsidTr="00AD4F3A">
            <w:trPr>
              <w:trHeight w:val="24"/>
            </w:trPr>
            <w:tc>
              <w:tcPr>
                <w:tcW w:w="7918" w:type="dxa"/>
                <w:tcMar>
                  <w:top w:w="216" w:type="dxa"/>
                  <w:left w:w="115" w:type="dxa"/>
                  <w:bottom w:w="216" w:type="dxa"/>
                  <w:right w:w="115" w:type="dxa"/>
                </w:tcMar>
              </w:tcPr>
              <w:p w14:paraId="5F972CB7" w14:textId="1300A9C0" w:rsidR="00D07746" w:rsidRPr="007935EC" w:rsidRDefault="00D07746" w:rsidP="00554195">
                <w:pPr>
                  <w:pStyle w:val="Betarp"/>
                  <w:rPr>
                    <w:rFonts w:ascii="Times New Roman" w:hAnsi="Times New Roman" w:cs="Times New Roman"/>
                    <w:color w:val="000000" w:themeColor="text1"/>
                    <w:sz w:val="24"/>
                    <w:szCs w:val="24"/>
                  </w:rPr>
                </w:pPr>
              </w:p>
            </w:tc>
          </w:tr>
        </w:tbl>
        <w:p w14:paraId="0FC90D8B" w14:textId="77777777" w:rsidR="00D526C8" w:rsidRPr="007935EC" w:rsidRDefault="00D526C8" w:rsidP="00994BD6">
          <w:pPr>
            <w:spacing w:after="120" w:line="20" w:lineRule="atLeast"/>
            <w:contextualSpacing/>
            <w:rPr>
              <w:rFonts w:ascii="Times New Roman" w:hAnsi="Times New Roman" w:cs="Times New Roman"/>
              <w:sz w:val="24"/>
              <w:szCs w:val="24"/>
            </w:rPr>
          </w:pPr>
        </w:p>
        <w:p w14:paraId="2E2EBCCB" w14:textId="3565589C" w:rsidR="00AD4F3A" w:rsidRDefault="005F13F0" w:rsidP="00994BD6">
          <w:pPr>
            <w:pStyle w:val="Turinioantrat"/>
            <w:spacing w:before="0" w:line="360" w:lineRule="auto"/>
            <w:ind w:left="432" w:hanging="432"/>
            <w:contextualSpacing/>
            <w:rPr>
              <w:rFonts w:ascii="Times New Roman" w:hAnsi="Times New Roman" w:cs="Times New Roman"/>
              <w:sz w:val="24"/>
              <w:szCs w:val="24"/>
            </w:rPr>
          </w:pPr>
          <w:r w:rsidRPr="007935EC">
            <w:rPr>
              <w:rFonts w:ascii="Times New Roman" w:hAnsi="Times New Roman" w:cs="Times New Roman"/>
              <w:sz w:val="24"/>
              <w:szCs w:val="24"/>
            </w:rPr>
            <w:br w:type="page"/>
          </w:r>
        </w:p>
        <w:p w14:paraId="0C0536B6" w14:textId="65533710" w:rsidR="00AB10EB" w:rsidRDefault="00AB10EB" w:rsidP="00AB10EB"/>
        <w:p w14:paraId="44744691" w14:textId="77777777" w:rsidR="00AB10EB" w:rsidRPr="00AB10EB" w:rsidRDefault="00AB10EB" w:rsidP="00AB10EB"/>
        <w:p w14:paraId="5A7C3368" w14:textId="1F7A3422" w:rsidR="007935EC" w:rsidRPr="007935EC" w:rsidRDefault="007935EC" w:rsidP="00994BD6">
          <w:pPr>
            <w:pStyle w:val="Turinioantrat"/>
            <w:spacing w:before="0" w:line="360" w:lineRule="auto"/>
            <w:ind w:left="432" w:hanging="432"/>
            <w:contextualSpacing/>
            <w:rPr>
              <w:rFonts w:ascii="Times New Roman" w:hAnsi="Times New Roman" w:cs="Times New Roman"/>
              <w:sz w:val="24"/>
              <w:szCs w:val="24"/>
            </w:rPr>
          </w:pPr>
        </w:p>
        <w:sdt>
          <w:sdtPr>
            <w:rPr>
              <w:rFonts w:ascii="Times New Roman" w:hAnsi="Times New Roman" w:cs="Times New Roman"/>
              <w:b/>
              <w:bCs/>
              <w:smallCaps/>
              <w:sz w:val="24"/>
              <w:szCs w:val="24"/>
              <w:shd w:val="clear" w:color="auto" w:fill="E6E6E6"/>
            </w:rPr>
            <w:id w:val="707541176"/>
            <w:docPartObj>
              <w:docPartGallery w:val="Table of Contents"/>
              <w:docPartUnique/>
            </w:docPartObj>
          </w:sdtPr>
          <w:sdtEndPr>
            <w:rPr>
              <w:b w:val="0"/>
              <w:bCs w:val="0"/>
              <w:smallCaps w:val="0"/>
            </w:rPr>
          </w:sdtEndPr>
          <w:sdtContent>
            <w:p w14:paraId="7C6E5D7B" w14:textId="184998EB" w:rsidR="001C24BC" w:rsidRPr="007935EC" w:rsidRDefault="001C24BC" w:rsidP="007935EC">
              <w:pPr>
                <w:spacing w:after="120" w:line="20" w:lineRule="atLeast"/>
                <w:contextualSpacing/>
                <w:rPr>
                  <w:rFonts w:ascii="Times New Roman" w:hAnsi="Times New Roman" w:cs="Times New Roman"/>
                  <w:sz w:val="24"/>
                  <w:szCs w:val="24"/>
                  <w:lang w:val="en-US"/>
                </w:rPr>
              </w:pPr>
              <w:r w:rsidRPr="007935EC">
                <w:rPr>
                  <w:rFonts w:ascii="Times New Roman" w:hAnsi="Times New Roman" w:cs="Times New Roman"/>
                  <w:sz w:val="24"/>
                  <w:szCs w:val="24"/>
                </w:rPr>
                <w:t>T</w:t>
              </w:r>
              <w:r w:rsidR="005F7E32" w:rsidRPr="007935EC">
                <w:rPr>
                  <w:rFonts w:ascii="Times New Roman" w:hAnsi="Times New Roman" w:cs="Times New Roman"/>
                  <w:sz w:val="24"/>
                  <w:szCs w:val="24"/>
                </w:rPr>
                <w:t>urinys</w:t>
              </w:r>
            </w:p>
            <w:p w14:paraId="415B98E0" w14:textId="38F4B64F" w:rsidR="00594A3C" w:rsidRPr="007935EC" w:rsidRDefault="001C24BC" w:rsidP="00994BD6">
              <w:pPr>
                <w:pStyle w:val="Turinys1"/>
                <w:rPr>
                  <w:rFonts w:ascii="Times New Roman" w:hAnsi="Times New Roman" w:cs="Times New Roman"/>
                  <w:b w:val="0"/>
                  <w:bCs w:val="0"/>
                  <w:sz w:val="24"/>
                  <w:szCs w:val="24"/>
                  <w:lang w:val="en-US" w:eastAsia="en-US"/>
                </w:rPr>
              </w:pPr>
              <w:r w:rsidRPr="007935EC">
                <w:rPr>
                  <w:rFonts w:ascii="Times New Roman" w:hAnsi="Times New Roman" w:cs="Times New Roman"/>
                  <w:b w:val="0"/>
                  <w:bCs w:val="0"/>
                  <w:color w:val="2B579A"/>
                  <w:sz w:val="24"/>
                  <w:szCs w:val="24"/>
                  <w:shd w:val="clear" w:color="auto" w:fill="E6E6E6"/>
                </w:rPr>
                <w:fldChar w:fldCharType="begin"/>
              </w:r>
              <w:r w:rsidRPr="007935EC">
                <w:rPr>
                  <w:rFonts w:ascii="Times New Roman" w:hAnsi="Times New Roman" w:cs="Times New Roman"/>
                  <w:b w:val="0"/>
                  <w:bCs w:val="0"/>
                  <w:sz w:val="24"/>
                  <w:szCs w:val="24"/>
                </w:rPr>
                <w:instrText xml:space="preserve"> TOC \o "1-3" \h \z \u </w:instrText>
              </w:r>
              <w:r w:rsidRPr="007935EC">
                <w:rPr>
                  <w:rFonts w:ascii="Times New Roman" w:hAnsi="Times New Roman" w:cs="Times New Roman"/>
                  <w:b w:val="0"/>
                  <w:bCs w:val="0"/>
                  <w:color w:val="2B579A"/>
                  <w:sz w:val="24"/>
                  <w:szCs w:val="24"/>
                  <w:shd w:val="clear" w:color="auto" w:fill="E6E6E6"/>
                </w:rPr>
                <w:fldChar w:fldCharType="separate"/>
              </w:r>
              <w:hyperlink w:anchor="_Toc134703649" w:history="1">
                <w:r w:rsidR="00594A3C" w:rsidRPr="007935EC">
                  <w:rPr>
                    <w:rStyle w:val="Hipersaitas"/>
                    <w:rFonts w:ascii="Times New Roman" w:hAnsi="Times New Roman" w:cs="Times New Roman"/>
                    <w:b w:val="0"/>
                    <w:bCs w:val="0"/>
                    <w:sz w:val="24"/>
                    <w:szCs w:val="24"/>
                  </w:rPr>
                  <w:t>1.</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Sąvokos ir sutrumpinimai</w:t>
                </w:r>
                <w:r w:rsidR="00594A3C" w:rsidRPr="007935EC">
                  <w:rPr>
                    <w:rFonts w:ascii="Times New Roman" w:hAnsi="Times New Roman" w:cs="Times New Roman"/>
                    <w:b w:val="0"/>
                    <w:bCs w:val="0"/>
                    <w:webHidden/>
                    <w:sz w:val="24"/>
                    <w:szCs w:val="24"/>
                  </w:rPr>
                  <w:tab/>
                </w:r>
              </w:hyperlink>
            </w:p>
            <w:p w14:paraId="7204A0E3" w14:textId="668757C5"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50" w:history="1">
                <w:r w:rsidR="00594A3C" w:rsidRPr="007935EC">
                  <w:rPr>
                    <w:rStyle w:val="Hipersaitas"/>
                    <w:rFonts w:ascii="Times New Roman" w:hAnsi="Times New Roman" w:cs="Times New Roman"/>
                    <w:b w:val="0"/>
                    <w:bCs w:val="0"/>
                    <w:sz w:val="24"/>
                    <w:szCs w:val="24"/>
                  </w:rPr>
                  <w:t>2.</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Bendrosios nuostatos</w:t>
                </w:r>
                <w:r w:rsidR="00594A3C" w:rsidRPr="007935EC">
                  <w:rPr>
                    <w:rFonts w:ascii="Times New Roman" w:hAnsi="Times New Roman" w:cs="Times New Roman"/>
                    <w:b w:val="0"/>
                    <w:bCs w:val="0"/>
                    <w:webHidden/>
                    <w:sz w:val="24"/>
                    <w:szCs w:val="24"/>
                  </w:rPr>
                  <w:tab/>
                </w:r>
              </w:hyperlink>
            </w:p>
            <w:p w14:paraId="369D2AAA" w14:textId="14924027"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51" w:history="1">
                <w:r w:rsidR="00594A3C" w:rsidRPr="007935EC">
                  <w:rPr>
                    <w:rStyle w:val="Hipersaitas"/>
                    <w:rFonts w:ascii="Times New Roman" w:hAnsi="Times New Roman" w:cs="Times New Roman"/>
                    <w:b w:val="0"/>
                    <w:bCs w:val="0"/>
                    <w:sz w:val="24"/>
                    <w:szCs w:val="24"/>
                  </w:rPr>
                  <w:t>3.</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Pirkimo objektas</w:t>
                </w:r>
                <w:r w:rsidR="00594A3C" w:rsidRPr="007935EC">
                  <w:rPr>
                    <w:rFonts w:ascii="Times New Roman" w:hAnsi="Times New Roman" w:cs="Times New Roman"/>
                    <w:b w:val="0"/>
                    <w:bCs w:val="0"/>
                    <w:webHidden/>
                    <w:sz w:val="24"/>
                    <w:szCs w:val="24"/>
                  </w:rPr>
                  <w:tab/>
                </w:r>
              </w:hyperlink>
            </w:p>
            <w:p w14:paraId="467A7B86" w14:textId="5DD5C1D3"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52" w:history="1">
                <w:r w:rsidR="00594A3C" w:rsidRPr="007935EC">
                  <w:rPr>
                    <w:rStyle w:val="Hipersaitas"/>
                    <w:rFonts w:ascii="Times New Roman" w:hAnsi="Times New Roman" w:cs="Times New Roman"/>
                    <w:b w:val="0"/>
                    <w:bCs w:val="0"/>
                    <w:sz w:val="24"/>
                    <w:szCs w:val="24"/>
                  </w:rPr>
                  <w:t>4.</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Perkančiosios organizacijos ir tiekėjų bendravimo ir keitimosi informacija priemonės</w:t>
                </w:r>
                <w:r w:rsidR="00594A3C" w:rsidRPr="007935EC">
                  <w:rPr>
                    <w:rFonts w:ascii="Times New Roman" w:hAnsi="Times New Roman" w:cs="Times New Roman"/>
                    <w:b w:val="0"/>
                    <w:bCs w:val="0"/>
                    <w:webHidden/>
                    <w:sz w:val="24"/>
                    <w:szCs w:val="24"/>
                  </w:rPr>
                  <w:tab/>
                </w:r>
              </w:hyperlink>
            </w:p>
            <w:p w14:paraId="63E18D42" w14:textId="6621BD3D"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53" w:history="1">
                <w:r w:rsidR="00594A3C" w:rsidRPr="007935EC">
                  <w:rPr>
                    <w:rStyle w:val="Hipersaitas"/>
                    <w:rFonts w:ascii="Times New Roman" w:hAnsi="Times New Roman" w:cs="Times New Roman"/>
                    <w:b w:val="0"/>
                    <w:bCs w:val="0"/>
                    <w:sz w:val="24"/>
                    <w:szCs w:val="24"/>
                  </w:rPr>
                  <w:t>5.</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Pirkimo dokumentų paaiškinimai ir patikslinimai</w:t>
                </w:r>
                <w:r w:rsidR="00594A3C" w:rsidRPr="007935EC">
                  <w:rPr>
                    <w:rFonts w:ascii="Times New Roman" w:hAnsi="Times New Roman" w:cs="Times New Roman"/>
                    <w:b w:val="0"/>
                    <w:bCs w:val="0"/>
                    <w:webHidden/>
                    <w:sz w:val="24"/>
                    <w:szCs w:val="24"/>
                  </w:rPr>
                  <w:tab/>
                </w:r>
              </w:hyperlink>
            </w:p>
            <w:p w14:paraId="5EF5050D" w14:textId="5C62663A"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54" w:history="1">
                <w:r w:rsidR="00594A3C" w:rsidRPr="007935EC">
                  <w:rPr>
                    <w:rStyle w:val="Hipersaitas"/>
                    <w:rFonts w:ascii="Times New Roman" w:hAnsi="Times New Roman" w:cs="Times New Roman"/>
                    <w:b w:val="0"/>
                    <w:bCs w:val="0"/>
                    <w:sz w:val="24"/>
                    <w:szCs w:val="24"/>
                  </w:rPr>
                  <w:t>6.</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Tiekėjų pašalinimo pagrindai, kvalifikacijos reikalavimai ir reikalaujami kokybės bei aplinkos apsaugos vadybos sistemų standartai</w:t>
                </w:r>
                <w:r w:rsidR="00594A3C" w:rsidRPr="007935EC">
                  <w:rPr>
                    <w:rFonts w:ascii="Times New Roman" w:hAnsi="Times New Roman" w:cs="Times New Roman"/>
                    <w:b w:val="0"/>
                    <w:bCs w:val="0"/>
                    <w:webHidden/>
                    <w:sz w:val="24"/>
                    <w:szCs w:val="24"/>
                  </w:rPr>
                  <w:tab/>
                </w:r>
              </w:hyperlink>
            </w:p>
            <w:p w14:paraId="78CFA906" w14:textId="1000FF52"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55" w:history="1">
                <w:r w:rsidR="00594A3C" w:rsidRPr="007935EC">
                  <w:rPr>
                    <w:rStyle w:val="Hipersaitas"/>
                    <w:rFonts w:ascii="Times New Roman" w:hAnsi="Times New Roman" w:cs="Times New Roman"/>
                    <w:b w:val="0"/>
                    <w:bCs w:val="0"/>
                    <w:sz w:val="24"/>
                    <w:szCs w:val="24"/>
                  </w:rPr>
                  <w:t>7.</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EBVPD arba laisvos formos deklaracijos pateikimo tvarka ir pateikiamos informacijos patvirtinimo priemonės</w:t>
                </w:r>
                <w:r w:rsidR="00594A3C" w:rsidRPr="007935EC">
                  <w:rPr>
                    <w:rFonts w:ascii="Times New Roman" w:hAnsi="Times New Roman" w:cs="Times New Roman"/>
                    <w:b w:val="0"/>
                    <w:bCs w:val="0"/>
                    <w:webHidden/>
                    <w:sz w:val="24"/>
                    <w:szCs w:val="24"/>
                  </w:rPr>
                  <w:tab/>
                </w:r>
                <w:r w:rsidR="00AD4F3A">
                  <w:rPr>
                    <w:rFonts w:ascii="Times New Roman" w:hAnsi="Times New Roman" w:cs="Times New Roman"/>
                    <w:b w:val="0"/>
                    <w:bCs w:val="0"/>
                    <w:webHidden/>
                    <w:sz w:val="24"/>
                    <w:szCs w:val="24"/>
                  </w:rPr>
                  <w:t>............................</w:t>
                </w:r>
              </w:hyperlink>
              <w:r w:rsidR="002348CD" w:rsidRPr="007935EC">
                <w:rPr>
                  <w:rFonts w:ascii="Times New Roman" w:hAnsi="Times New Roman" w:cs="Times New Roman"/>
                  <w:b w:val="0"/>
                  <w:bCs w:val="0"/>
                  <w:sz w:val="24"/>
                  <w:szCs w:val="24"/>
                  <w:lang w:val="en-US" w:eastAsia="en-US"/>
                </w:rPr>
                <w:t xml:space="preserve"> </w:t>
              </w:r>
            </w:p>
            <w:p w14:paraId="51943B32" w14:textId="2054537E"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56" w:history="1">
                <w:r w:rsidR="00594A3C" w:rsidRPr="007935EC">
                  <w:rPr>
                    <w:rStyle w:val="Hipersaitas"/>
                    <w:rFonts w:ascii="Times New Roman" w:hAnsi="Times New Roman" w:cs="Times New Roman"/>
                    <w:b w:val="0"/>
                    <w:bCs w:val="0"/>
                    <w:sz w:val="24"/>
                    <w:szCs w:val="24"/>
                  </w:rPr>
                  <w:t>8.</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Rėmimasis ūkio subjektų pajėgumais</w:t>
                </w:r>
                <w:r w:rsidR="00594A3C" w:rsidRPr="007935EC">
                  <w:rPr>
                    <w:rFonts w:ascii="Times New Roman" w:hAnsi="Times New Roman" w:cs="Times New Roman"/>
                    <w:b w:val="0"/>
                    <w:bCs w:val="0"/>
                    <w:webHidden/>
                    <w:sz w:val="24"/>
                    <w:szCs w:val="24"/>
                  </w:rPr>
                  <w:tab/>
                </w:r>
              </w:hyperlink>
            </w:p>
            <w:p w14:paraId="3EAFDC48" w14:textId="73420227"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57" w:history="1">
                <w:r w:rsidR="00594A3C" w:rsidRPr="007935EC">
                  <w:rPr>
                    <w:rStyle w:val="Hipersaitas"/>
                    <w:rFonts w:ascii="Times New Roman" w:hAnsi="Times New Roman" w:cs="Times New Roman"/>
                    <w:b w:val="0"/>
                    <w:bCs w:val="0"/>
                    <w:sz w:val="24"/>
                    <w:szCs w:val="24"/>
                  </w:rPr>
                  <w:t>9.</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Subtiekėjų pasitelkimas</w:t>
                </w:r>
                <w:r w:rsidR="00594A3C" w:rsidRPr="007935EC">
                  <w:rPr>
                    <w:rFonts w:ascii="Times New Roman" w:hAnsi="Times New Roman" w:cs="Times New Roman"/>
                    <w:b w:val="0"/>
                    <w:bCs w:val="0"/>
                    <w:webHidden/>
                    <w:sz w:val="24"/>
                    <w:szCs w:val="24"/>
                  </w:rPr>
                  <w:tab/>
                </w:r>
              </w:hyperlink>
            </w:p>
            <w:p w14:paraId="7BA29E4E" w14:textId="7AB3B0D4"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58" w:history="1">
                <w:r w:rsidR="00594A3C" w:rsidRPr="007935EC">
                  <w:rPr>
                    <w:rStyle w:val="Hipersaitas"/>
                    <w:rFonts w:ascii="Times New Roman" w:hAnsi="Times New Roman" w:cs="Times New Roman"/>
                    <w:b w:val="0"/>
                    <w:bCs w:val="0"/>
                    <w:sz w:val="24"/>
                    <w:szCs w:val="24"/>
                  </w:rPr>
                  <w:t>10.</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Tiekėjų grupės dalyvavimas</w:t>
                </w:r>
                <w:r w:rsidR="00594A3C" w:rsidRPr="007935EC">
                  <w:rPr>
                    <w:rFonts w:ascii="Times New Roman" w:hAnsi="Times New Roman" w:cs="Times New Roman"/>
                    <w:b w:val="0"/>
                    <w:bCs w:val="0"/>
                    <w:webHidden/>
                    <w:sz w:val="24"/>
                    <w:szCs w:val="24"/>
                  </w:rPr>
                  <w:tab/>
                </w:r>
              </w:hyperlink>
            </w:p>
            <w:p w14:paraId="28A0029C" w14:textId="116D29DB"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59" w:history="1">
                <w:r w:rsidR="00594A3C" w:rsidRPr="007935EC">
                  <w:rPr>
                    <w:rStyle w:val="Hipersaitas"/>
                    <w:rFonts w:ascii="Times New Roman" w:hAnsi="Times New Roman" w:cs="Times New Roman"/>
                    <w:b w:val="0"/>
                    <w:bCs w:val="0"/>
                    <w:sz w:val="24"/>
                    <w:szCs w:val="24"/>
                  </w:rPr>
                  <w:t>11.</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Reikalavimai pasiūlymų rengimui ir pateikimui</w:t>
                </w:r>
                <w:r w:rsidR="00594A3C" w:rsidRPr="007935EC">
                  <w:rPr>
                    <w:rFonts w:ascii="Times New Roman" w:hAnsi="Times New Roman" w:cs="Times New Roman"/>
                    <w:b w:val="0"/>
                    <w:bCs w:val="0"/>
                    <w:webHidden/>
                    <w:sz w:val="24"/>
                    <w:szCs w:val="24"/>
                  </w:rPr>
                  <w:tab/>
                </w:r>
              </w:hyperlink>
            </w:p>
            <w:p w14:paraId="1D90E048" w14:textId="0DDCD3B3"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60" w:history="1">
                <w:r w:rsidR="00594A3C" w:rsidRPr="007935EC">
                  <w:rPr>
                    <w:rStyle w:val="Hipersaitas"/>
                    <w:rFonts w:ascii="Times New Roman" w:hAnsi="Times New Roman" w:cs="Times New Roman"/>
                    <w:b w:val="0"/>
                    <w:bCs w:val="0"/>
                    <w:sz w:val="24"/>
                    <w:szCs w:val="24"/>
                  </w:rPr>
                  <w:t>12.</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Susipažinimas su pasiūlymais</w:t>
                </w:r>
                <w:r w:rsidR="00594A3C" w:rsidRPr="007935EC">
                  <w:rPr>
                    <w:rFonts w:ascii="Times New Roman" w:hAnsi="Times New Roman" w:cs="Times New Roman"/>
                    <w:b w:val="0"/>
                    <w:bCs w:val="0"/>
                    <w:webHidden/>
                    <w:sz w:val="24"/>
                    <w:szCs w:val="24"/>
                  </w:rPr>
                  <w:tab/>
                </w:r>
              </w:hyperlink>
            </w:p>
            <w:p w14:paraId="59F8FA2E" w14:textId="7EE73FC3"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61" w:history="1">
                <w:r w:rsidR="00594A3C" w:rsidRPr="007935EC">
                  <w:rPr>
                    <w:rStyle w:val="Hipersaitas"/>
                    <w:rFonts w:ascii="Times New Roman" w:hAnsi="Times New Roman" w:cs="Times New Roman"/>
                    <w:b w:val="0"/>
                    <w:bCs w:val="0"/>
                    <w:sz w:val="24"/>
                    <w:szCs w:val="24"/>
                  </w:rPr>
                  <w:t>13.</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Pasiūlymų vertinimas</w:t>
                </w:r>
                <w:r w:rsidR="00594A3C" w:rsidRPr="007935EC">
                  <w:rPr>
                    <w:rFonts w:ascii="Times New Roman" w:hAnsi="Times New Roman" w:cs="Times New Roman"/>
                    <w:b w:val="0"/>
                    <w:bCs w:val="0"/>
                    <w:webHidden/>
                    <w:sz w:val="24"/>
                    <w:szCs w:val="24"/>
                  </w:rPr>
                  <w:tab/>
                </w:r>
              </w:hyperlink>
            </w:p>
            <w:p w14:paraId="3FA29040" w14:textId="35DE4F6C"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62" w:history="1">
                <w:r w:rsidR="00594A3C" w:rsidRPr="007935EC">
                  <w:rPr>
                    <w:rStyle w:val="Hipersaitas"/>
                    <w:rFonts w:ascii="Times New Roman" w:hAnsi="Times New Roman" w:cs="Times New Roman"/>
                    <w:b w:val="0"/>
                    <w:bCs w:val="0"/>
                    <w:sz w:val="24"/>
                    <w:szCs w:val="24"/>
                  </w:rPr>
                  <w:t>14.</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Pasiūlymų atmetimo pagrindai</w:t>
                </w:r>
                <w:r w:rsidR="00594A3C" w:rsidRPr="007935EC">
                  <w:rPr>
                    <w:rFonts w:ascii="Times New Roman" w:hAnsi="Times New Roman" w:cs="Times New Roman"/>
                    <w:b w:val="0"/>
                    <w:bCs w:val="0"/>
                    <w:webHidden/>
                    <w:sz w:val="24"/>
                    <w:szCs w:val="24"/>
                  </w:rPr>
                  <w:tab/>
                </w:r>
              </w:hyperlink>
            </w:p>
            <w:p w14:paraId="5A84C369" w14:textId="4F763174"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63" w:history="1">
                <w:r w:rsidR="00594A3C" w:rsidRPr="007935EC">
                  <w:rPr>
                    <w:rStyle w:val="Hipersaitas"/>
                    <w:rFonts w:ascii="Times New Roman" w:hAnsi="Times New Roman" w:cs="Times New Roman"/>
                    <w:b w:val="0"/>
                    <w:bCs w:val="0"/>
                    <w:sz w:val="24"/>
                    <w:szCs w:val="24"/>
                  </w:rPr>
                  <w:t>15.</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Pasiūlymų eilė ir laimėtojo nustatymas</w:t>
                </w:r>
                <w:r w:rsidR="00594A3C" w:rsidRPr="007935EC">
                  <w:rPr>
                    <w:rFonts w:ascii="Times New Roman" w:hAnsi="Times New Roman" w:cs="Times New Roman"/>
                    <w:b w:val="0"/>
                    <w:bCs w:val="0"/>
                    <w:webHidden/>
                    <w:sz w:val="24"/>
                    <w:szCs w:val="24"/>
                  </w:rPr>
                  <w:tab/>
                </w:r>
              </w:hyperlink>
            </w:p>
            <w:p w14:paraId="32497D05" w14:textId="7E496543"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64" w:history="1">
                <w:r w:rsidR="00594A3C" w:rsidRPr="007935EC">
                  <w:rPr>
                    <w:rStyle w:val="Hipersaitas"/>
                    <w:rFonts w:ascii="Times New Roman" w:hAnsi="Times New Roman" w:cs="Times New Roman"/>
                    <w:b w:val="0"/>
                    <w:bCs w:val="0"/>
                    <w:sz w:val="24"/>
                    <w:szCs w:val="24"/>
                  </w:rPr>
                  <w:t>16.</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Informavimas apie pirkimo procedūrų rezultatus</w:t>
                </w:r>
                <w:r w:rsidR="00594A3C" w:rsidRPr="007935EC">
                  <w:rPr>
                    <w:rFonts w:ascii="Times New Roman" w:hAnsi="Times New Roman" w:cs="Times New Roman"/>
                    <w:b w:val="0"/>
                    <w:bCs w:val="0"/>
                    <w:webHidden/>
                    <w:sz w:val="24"/>
                    <w:szCs w:val="24"/>
                  </w:rPr>
                  <w:tab/>
                </w:r>
              </w:hyperlink>
            </w:p>
            <w:p w14:paraId="484DF58B" w14:textId="64BD1992"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65" w:history="1">
                <w:r w:rsidR="00594A3C" w:rsidRPr="007935EC">
                  <w:rPr>
                    <w:rStyle w:val="Hipersaitas"/>
                    <w:rFonts w:ascii="Times New Roman" w:hAnsi="Times New Roman" w:cs="Times New Roman"/>
                    <w:b w:val="0"/>
                    <w:bCs w:val="0"/>
                    <w:sz w:val="24"/>
                    <w:szCs w:val="24"/>
                  </w:rPr>
                  <w:t>17.</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Sutarties sudarymas</w:t>
                </w:r>
                <w:r w:rsidR="00594A3C" w:rsidRPr="007935EC">
                  <w:rPr>
                    <w:rFonts w:ascii="Times New Roman" w:hAnsi="Times New Roman" w:cs="Times New Roman"/>
                    <w:b w:val="0"/>
                    <w:bCs w:val="0"/>
                    <w:webHidden/>
                    <w:sz w:val="24"/>
                    <w:szCs w:val="24"/>
                  </w:rPr>
                  <w:tab/>
                </w:r>
              </w:hyperlink>
            </w:p>
            <w:p w14:paraId="71D1AF55" w14:textId="725E3B18" w:rsidR="00594A3C" w:rsidRPr="007935EC" w:rsidRDefault="00DF0C44" w:rsidP="00994BD6">
              <w:pPr>
                <w:pStyle w:val="Turinys1"/>
                <w:rPr>
                  <w:rFonts w:ascii="Times New Roman" w:hAnsi="Times New Roman" w:cs="Times New Roman"/>
                  <w:b w:val="0"/>
                  <w:bCs w:val="0"/>
                  <w:sz w:val="24"/>
                  <w:szCs w:val="24"/>
                  <w:lang w:val="en-US" w:eastAsia="en-US"/>
                </w:rPr>
              </w:pPr>
              <w:hyperlink w:anchor="_Toc134703666" w:history="1">
                <w:r w:rsidR="00594A3C" w:rsidRPr="007935EC">
                  <w:rPr>
                    <w:rStyle w:val="Hipersaitas"/>
                    <w:rFonts w:ascii="Times New Roman" w:hAnsi="Times New Roman" w:cs="Times New Roman"/>
                    <w:b w:val="0"/>
                    <w:bCs w:val="0"/>
                    <w:sz w:val="24"/>
                    <w:szCs w:val="24"/>
                  </w:rPr>
                  <w:t>18.</w:t>
                </w:r>
                <w:r w:rsidR="00594A3C" w:rsidRPr="007935EC">
                  <w:rPr>
                    <w:rFonts w:ascii="Times New Roman" w:hAnsi="Times New Roman" w:cs="Times New Roman"/>
                    <w:b w:val="0"/>
                    <w:bCs w:val="0"/>
                    <w:sz w:val="24"/>
                    <w:szCs w:val="24"/>
                    <w:lang w:val="en-US" w:eastAsia="en-US"/>
                  </w:rPr>
                  <w:tab/>
                </w:r>
                <w:r w:rsidR="00594A3C" w:rsidRPr="007935EC">
                  <w:rPr>
                    <w:rStyle w:val="Hipersaitas"/>
                    <w:rFonts w:ascii="Times New Roman" w:hAnsi="Times New Roman" w:cs="Times New Roman"/>
                    <w:b w:val="0"/>
                    <w:bCs w:val="0"/>
                    <w:sz w:val="24"/>
                    <w:szCs w:val="24"/>
                  </w:rPr>
                  <w:t>Teisė ginčyti perkančiosios organizacijos veiksmus ar priimtus sprendimus</w:t>
                </w:r>
                <w:r w:rsidR="00594A3C" w:rsidRPr="007935EC">
                  <w:rPr>
                    <w:rFonts w:ascii="Times New Roman" w:hAnsi="Times New Roman" w:cs="Times New Roman"/>
                    <w:b w:val="0"/>
                    <w:bCs w:val="0"/>
                    <w:webHidden/>
                    <w:sz w:val="24"/>
                    <w:szCs w:val="24"/>
                  </w:rPr>
                  <w:tab/>
                </w:r>
              </w:hyperlink>
            </w:p>
            <w:p w14:paraId="0DDC40AE" w14:textId="7ABAF415" w:rsidR="001C24BC" w:rsidRPr="007935EC" w:rsidRDefault="001C24BC" w:rsidP="00994BD6">
              <w:pPr>
                <w:spacing w:after="120" w:line="360" w:lineRule="auto"/>
                <w:contextualSpacing/>
                <w:rPr>
                  <w:rFonts w:ascii="Times New Roman" w:hAnsi="Times New Roman" w:cs="Times New Roman"/>
                  <w:sz w:val="24"/>
                  <w:szCs w:val="24"/>
                </w:rPr>
              </w:pPr>
              <w:r w:rsidRPr="007935EC">
                <w:rPr>
                  <w:rFonts w:ascii="Times New Roman" w:hAnsi="Times New Roman" w:cs="Times New Roman"/>
                  <w:color w:val="2B579A"/>
                  <w:sz w:val="24"/>
                  <w:szCs w:val="24"/>
                  <w:shd w:val="clear" w:color="auto" w:fill="E6E6E6"/>
                </w:rPr>
                <w:fldChar w:fldCharType="end"/>
              </w:r>
            </w:p>
          </w:sdtContent>
        </w:sdt>
        <w:p w14:paraId="55C6F416" w14:textId="77777777" w:rsidR="00533D59" w:rsidRPr="007935EC" w:rsidRDefault="00533D59" w:rsidP="00994BD6">
          <w:pPr>
            <w:rPr>
              <w:rFonts w:ascii="Times New Roman" w:hAnsi="Times New Roman" w:cs="Times New Roman"/>
              <w:sz w:val="24"/>
              <w:szCs w:val="24"/>
            </w:rPr>
          </w:pPr>
          <w:r w:rsidRPr="007935EC">
            <w:rPr>
              <w:rFonts w:ascii="Times New Roman" w:hAnsi="Times New Roman" w:cs="Times New Roman"/>
              <w:sz w:val="24"/>
              <w:szCs w:val="24"/>
            </w:rPr>
            <w:br w:type="page"/>
          </w:r>
        </w:p>
        <w:p w14:paraId="73CCB438" w14:textId="386CD4FF" w:rsidR="005F13F0" w:rsidRPr="007935EC" w:rsidRDefault="00DF0C44" w:rsidP="00994BD6">
          <w:pPr>
            <w:tabs>
              <w:tab w:val="center" w:pos="4956"/>
            </w:tabs>
            <w:spacing w:after="120" w:line="20" w:lineRule="atLeast"/>
            <w:contextualSpacing/>
            <w:rPr>
              <w:rFonts w:ascii="Times New Roman" w:hAnsi="Times New Roman" w:cs="Times New Roman"/>
              <w:sz w:val="24"/>
              <w:szCs w:val="24"/>
            </w:rPr>
          </w:pPr>
        </w:p>
      </w:sdtContent>
    </w:sdt>
    <w:p w14:paraId="7DBFF88B" w14:textId="349F4696" w:rsidR="002415C7" w:rsidRPr="007935EC" w:rsidRDefault="00F42FA7" w:rsidP="00994BD6">
      <w:pPr>
        <w:pStyle w:val="Antrat1"/>
        <w:numPr>
          <w:ilvl w:val="0"/>
          <w:numId w:val="1"/>
        </w:numPr>
        <w:spacing w:line="20" w:lineRule="atLeast"/>
        <w:ind w:left="426" w:hanging="426"/>
        <w:contextualSpacing/>
        <w:rPr>
          <w:rFonts w:ascii="Times New Roman" w:hAnsi="Times New Roman" w:cs="Times New Roman"/>
          <w:b/>
          <w:bCs/>
          <w:color w:val="002060"/>
          <w:sz w:val="24"/>
          <w:szCs w:val="24"/>
        </w:rPr>
      </w:pPr>
      <w:bookmarkStart w:id="1" w:name="_Toc134703649"/>
      <w:bookmarkStart w:id="2" w:name="_Toc335201954"/>
      <w:bookmarkStart w:id="3" w:name="_Toc147739116"/>
      <w:r w:rsidRPr="007935EC">
        <w:rPr>
          <w:rFonts w:ascii="Times New Roman" w:hAnsi="Times New Roman" w:cs="Times New Roman"/>
          <w:b/>
          <w:bCs/>
          <w:color w:val="002060"/>
          <w:sz w:val="24"/>
          <w:szCs w:val="24"/>
        </w:rPr>
        <w:t>Sąvokos ir sutrumpinimai</w:t>
      </w:r>
      <w:bookmarkEnd w:id="1"/>
    </w:p>
    <w:p w14:paraId="32896C4E" w14:textId="498A3BAE" w:rsidR="00C03A95" w:rsidRPr="007935EC" w:rsidRDefault="00C03A95" w:rsidP="00ED4A1C">
      <w:pPr>
        <w:pStyle w:val="Sraopastraipa"/>
        <w:numPr>
          <w:ilvl w:val="1"/>
          <w:numId w:val="1"/>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b/>
          <w:bCs/>
          <w:sz w:val="24"/>
          <w:szCs w:val="24"/>
        </w:rPr>
        <w:t>Aprašas</w:t>
      </w:r>
      <w:r w:rsidRPr="007935EC">
        <w:rPr>
          <w:rFonts w:ascii="Times New Roman" w:hAnsi="Times New Roman" w:cs="Times New Roman"/>
          <w:sz w:val="24"/>
          <w:szCs w:val="24"/>
        </w:rPr>
        <w:t xml:space="preserve"> </w:t>
      </w:r>
      <w:r w:rsidR="002533C0" w:rsidRPr="007935EC">
        <w:rPr>
          <w:rFonts w:ascii="Times New Roman" w:hAnsi="Times New Roman" w:cs="Times New Roman"/>
          <w:sz w:val="24"/>
          <w:szCs w:val="24"/>
        </w:rPr>
        <w:t>–</w:t>
      </w:r>
      <w:r w:rsidRPr="007935EC">
        <w:rPr>
          <w:rFonts w:ascii="Times New Roman" w:hAnsi="Times New Roman" w:cs="Times New Roman"/>
          <w:sz w:val="24"/>
          <w:szCs w:val="24"/>
        </w:rPr>
        <w:t xml:space="preserve"> </w:t>
      </w:r>
      <w:r w:rsidR="00882796" w:rsidRPr="007935EC">
        <w:rPr>
          <w:rFonts w:ascii="Times New Roman" w:hAnsi="Times New Roman" w:cs="Times New Roman"/>
          <w:sz w:val="24"/>
          <w:szCs w:val="24"/>
        </w:rPr>
        <w:t xml:space="preserve">Mažos vertės pirkimų tvarkos aprašas, patvirtintas </w:t>
      </w:r>
      <w:r w:rsidR="002533C0" w:rsidRPr="007935EC">
        <w:rPr>
          <w:rFonts w:ascii="Times New Roman" w:hAnsi="Times New Roman" w:cs="Times New Roman"/>
          <w:sz w:val="24"/>
          <w:szCs w:val="24"/>
        </w:rPr>
        <w:t xml:space="preserve">Viešųjų pirkimų tarnybos direktoriaus </w:t>
      </w:r>
      <w:r w:rsidR="007F4FEC" w:rsidRPr="007935EC">
        <w:rPr>
          <w:rFonts w:ascii="Times New Roman" w:hAnsi="Times New Roman" w:cs="Times New Roman"/>
          <w:sz w:val="24"/>
          <w:szCs w:val="24"/>
        </w:rPr>
        <w:t>2017 m. birželio 28 d. įsakym</w:t>
      </w:r>
      <w:r w:rsidR="00081FB1" w:rsidRPr="007935EC">
        <w:rPr>
          <w:rFonts w:ascii="Times New Roman" w:hAnsi="Times New Roman" w:cs="Times New Roman"/>
          <w:sz w:val="24"/>
          <w:szCs w:val="24"/>
        </w:rPr>
        <w:t>u</w:t>
      </w:r>
      <w:r w:rsidR="007F4FEC" w:rsidRPr="007935EC">
        <w:rPr>
          <w:rFonts w:ascii="Times New Roman" w:hAnsi="Times New Roman" w:cs="Times New Roman"/>
          <w:sz w:val="24"/>
          <w:szCs w:val="24"/>
        </w:rPr>
        <w:t xml:space="preserve"> Nr. 1S-97</w:t>
      </w:r>
      <w:r w:rsidR="00081FB1" w:rsidRPr="007935EC">
        <w:rPr>
          <w:rFonts w:ascii="Times New Roman" w:hAnsi="Times New Roman" w:cs="Times New Roman"/>
          <w:sz w:val="24"/>
          <w:szCs w:val="24"/>
        </w:rPr>
        <w:t xml:space="preserve"> </w:t>
      </w:r>
      <w:r w:rsidR="00882796" w:rsidRPr="007935EC">
        <w:rPr>
          <w:rFonts w:ascii="Times New Roman" w:hAnsi="Times New Roman" w:cs="Times New Roman"/>
          <w:sz w:val="24"/>
          <w:szCs w:val="24"/>
        </w:rPr>
        <w:t>„</w:t>
      </w:r>
      <w:r w:rsidR="00E21A0C" w:rsidRPr="007935EC">
        <w:rPr>
          <w:rFonts w:ascii="Times New Roman" w:hAnsi="Times New Roman" w:cs="Times New Roman"/>
          <w:sz w:val="24"/>
          <w:szCs w:val="24"/>
        </w:rPr>
        <w:t xml:space="preserve">Dėl </w:t>
      </w:r>
      <w:r w:rsidR="009B42B3" w:rsidRPr="007935EC">
        <w:rPr>
          <w:rFonts w:ascii="Times New Roman" w:hAnsi="Times New Roman" w:cs="Times New Roman"/>
          <w:sz w:val="24"/>
          <w:szCs w:val="24"/>
        </w:rPr>
        <w:t>Mažos vertės pirkimų tvarkos aprašo patvirtinimo“</w:t>
      </w:r>
      <w:r w:rsidR="00FE6AC1" w:rsidRPr="007935EC">
        <w:rPr>
          <w:rFonts w:ascii="Times New Roman" w:hAnsi="Times New Roman" w:cs="Times New Roman"/>
          <w:sz w:val="24"/>
          <w:szCs w:val="24"/>
        </w:rPr>
        <w:t>.</w:t>
      </w:r>
    </w:p>
    <w:p w14:paraId="31AF5BCA" w14:textId="153F255F" w:rsidR="00DB7E29" w:rsidRPr="007935EC" w:rsidRDefault="00DB7E29" w:rsidP="00ED4A1C">
      <w:pPr>
        <w:pStyle w:val="Sraopastraipa"/>
        <w:numPr>
          <w:ilvl w:val="1"/>
          <w:numId w:val="1"/>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b/>
          <w:bCs/>
          <w:sz w:val="24"/>
          <w:szCs w:val="24"/>
        </w:rPr>
        <w:t>CK</w:t>
      </w:r>
      <w:r w:rsidRPr="007935EC">
        <w:rPr>
          <w:rFonts w:ascii="Times New Roman" w:hAnsi="Times New Roman" w:cs="Times New Roman"/>
          <w:sz w:val="24"/>
          <w:szCs w:val="24"/>
        </w:rPr>
        <w:t xml:space="preserve"> – Lietuvos Respublikos civilinis kodeksas</w:t>
      </w:r>
      <w:r w:rsidR="00CE1414" w:rsidRPr="007935EC">
        <w:rPr>
          <w:rFonts w:ascii="Times New Roman" w:hAnsi="Times New Roman" w:cs="Times New Roman"/>
          <w:sz w:val="24"/>
          <w:szCs w:val="24"/>
        </w:rPr>
        <w:t>.</w:t>
      </w:r>
    </w:p>
    <w:p w14:paraId="49E2B732" w14:textId="39B2B89F" w:rsidR="00661860" w:rsidRPr="007935EC" w:rsidRDefault="00661860" w:rsidP="00E37DEB">
      <w:pPr>
        <w:pStyle w:val="Sraopastraipa"/>
        <w:numPr>
          <w:ilvl w:val="1"/>
          <w:numId w:val="1"/>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b/>
          <w:bCs/>
          <w:sz w:val="24"/>
          <w:szCs w:val="24"/>
        </w:rPr>
        <w:t>CVP IS</w:t>
      </w:r>
      <w:r w:rsidRPr="007935EC">
        <w:rPr>
          <w:rFonts w:ascii="Times New Roman" w:hAnsi="Times New Roman" w:cs="Times New Roman"/>
          <w:sz w:val="24"/>
          <w:szCs w:val="24"/>
        </w:rPr>
        <w:t xml:space="preserve"> - </w:t>
      </w:r>
      <w:r w:rsidRPr="007935EC">
        <w:rPr>
          <w:rFonts w:ascii="Times New Roman" w:eastAsia="Calibri" w:hAnsi="Times New Roman" w:cs="Times New Roman"/>
          <w:sz w:val="24"/>
          <w:szCs w:val="24"/>
        </w:rPr>
        <w:t>Centrinė viešųjų pirkimų informacinė sistema</w:t>
      </w:r>
      <w:r w:rsidR="005F5824">
        <w:rPr>
          <w:rFonts w:ascii="Times New Roman" w:eastAsia="Calibri" w:hAnsi="Times New Roman" w:cs="Times New Roman"/>
          <w:sz w:val="24"/>
          <w:szCs w:val="24"/>
        </w:rPr>
        <w:t>.</w:t>
      </w:r>
      <w:r w:rsidR="00027F92" w:rsidRPr="007935EC">
        <w:rPr>
          <w:rFonts w:ascii="Times New Roman" w:eastAsia="Calibri" w:hAnsi="Times New Roman" w:cs="Times New Roman"/>
          <w:sz w:val="24"/>
          <w:szCs w:val="24"/>
        </w:rPr>
        <w:t xml:space="preserve"> </w:t>
      </w:r>
    </w:p>
    <w:p w14:paraId="7538052E" w14:textId="70741C51" w:rsidR="003406FD" w:rsidRPr="007935EC" w:rsidRDefault="00DD22B5" w:rsidP="00ED4A1C">
      <w:pPr>
        <w:pStyle w:val="Sraopastraipa"/>
        <w:numPr>
          <w:ilvl w:val="1"/>
          <w:numId w:val="1"/>
        </w:numPr>
        <w:spacing w:after="0" w:line="240" w:lineRule="auto"/>
        <w:ind w:left="0" w:firstLine="697"/>
        <w:jc w:val="both"/>
        <w:rPr>
          <w:rStyle w:val="Hipersaitas"/>
          <w:rFonts w:ascii="Times New Roman" w:hAnsi="Times New Roman" w:cs="Times New Roman"/>
          <w:sz w:val="24"/>
          <w:szCs w:val="24"/>
        </w:rPr>
      </w:pPr>
      <w:r w:rsidRPr="007935EC">
        <w:rPr>
          <w:rFonts w:ascii="Times New Roman" w:hAnsi="Times New Roman" w:cs="Times New Roman"/>
          <w:b/>
          <w:bCs/>
          <w:sz w:val="24"/>
          <w:szCs w:val="24"/>
        </w:rPr>
        <w:t xml:space="preserve">Dalyvis </w:t>
      </w:r>
      <w:r w:rsidRPr="007935EC">
        <w:rPr>
          <w:rFonts w:ascii="Times New Roman" w:hAnsi="Times New Roman" w:cs="Times New Roman"/>
          <w:sz w:val="24"/>
          <w:szCs w:val="24"/>
        </w:rPr>
        <w:t xml:space="preserve">– Pasiūlymą pateikęs </w:t>
      </w:r>
      <w:r w:rsidR="00505CE8" w:rsidRPr="007935EC">
        <w:rPr>
          <w:rFonts w:ascii="Times New Roman" w:hAnsi="Times New Roman" w:cs="Times New Roman"/>
          <w:sz w:val="24"/>
          <w:szCs w:val="24"/>
        </w:rPr>
        <w:t>t</w:t>
      </w:r>
      <w:r w:rsidRPr="007935EC">
        <w:rPr>
          <w:rFonts w:ascii="Times New Roman" w:hAnsi="Times New Roman" w:cs="Times New Roman"/>
          <w:sz w:val="24"/>
          <w:szCs w:val="24"/>
        </w:rPr>
        <w:t>iekėjas.</w:t>
      </w:r>
    </w:p>
    <w:p w14:paraId="5849DA27" w14:textId="025D14F4" w:rsidR="00321C0F" w:rsidRPr="007935EC" w:rsidRDefault="00DD22B5" w:rsidP="00ED4A1C">
      <w:pPr>
        <w:pStyle w:val="Sraopastraipa"/>
        <w:numPr>
          <w:ilvl w:val="1"/>
          <w:numId w:val="1"/>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b/>
          <w:bCs/>
          <w:sz w:val="24"/>
          <w:szCs w:val="24"/>
        </w:rPr>
        <w:t xml:space="preserve">EBVPD </w:t>
      </w:r>
      <w:r w:rsidRPr="007935EC">
        <w:rPr>
          <w:rFonts w:ascii="Times New Roman" w:hAnsi="Times New Roman" w:cs="Times New Roman"/>
          <w:sz w:val="24"/>
          <w:szCs w:val="24"/>
        </w:rPr>
        <w:t xml:space="preserve">– </w:t>
      </w:r>
      <w:r w:rsidRPr="007935EC">
        <w:rPr>
          <w:rStyle w:val="Hipersaitas"/>
          <w:rFonts w:ascii="Times New Roman" w:hAnsi="Times New Roman" w:cs="Times New Roman"/>
          <w:bCs/>
          <w:sz w:val="24"/>
          <w:szCs w:val="24"/>
        </w:rPr>
        <w:t xml:space="preserve"> </w:t>
      </w:r>
      <w:r w:rsidRPr="007935EC">
        <w:rPr>
          <w:rFonts w:ascii="Times New Roman" w:hAnsi="Times New Roman" w:cs="Times New Roman"/>
          <w:sz w:val="24"/>
          <w:szCs w:val="24"/>
        </w:rPr>
        <w:t xml:space="preserve">Europos bendrasis viešųjų pirkimų dokumentas, aktuali deklaracija, pakeičianti kompetentingų institucijų išduodamus dokumentus ir preliminariai patvirtinanti, kad tiekėjas ir subjektai, kurių pajėgumais jis remiasi pagal VPĮ 49 straipsnį (VPĮ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1">
        <w:r w:rsidRPr="007935EC">
          <w:rPr>
            <w:rStyle w:val="Hipersaitas"/>
            <w:rFonts w:ascii="Times New Roman" w:hAnsi="Times New Roman" w:cs="Times New Roman"/>
            <w:color w:val="0070C0"/>
            <w:sz w:val="24"/>
            <w:szCs w:val="24"/>
          </w:rPr>
          <w:t>http://ebvpd.eviesiejipirkimai.lt/espd-web/</w:t>
        </w:r>
      </w:hyperlink>
      <w:r w:rsidRPr="007935EC">
        <w:rPr>
          <w:rStyle w:val="Hipersaitas"/>
          <w:rFonts w:ascii="Times New Roman" w:hAnsi="Times New Roman" w:cs="Times New Roman"/>
          <w:sz w:val="24"/>
          <w:szCs w:val="24"/>
        </w:rPr>
        <w:t xml:space="preserve"> .</w:t>
      </w:r>
    </w:p>
    <w:p w14:paraId="3FE3D7E5" w14:textId="24ADFE02" w:rsidR="00515C55" w:rsidRPr="007935EC" w:rsidRDefault="00515C55" w:rsidP="00ED4A1C">
      <w:pPr>
        <w:pStyle w:val="Sraopastraipa"/>
        <w:numPr>
          <w:ilvl w:val="1"/>
          <w:numId w:val="1"/>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b/>
          <w:bCs/>
          <w:sz w:val="24"/>
          <w:szCs w:val="24"/>
        </w:rPr>
        <w:t xml:space="preserve">Komisija </w:t>
      </w:r>
      <w:r w:rsidRPr="007935EC">
        <w:rPr>
          <w:rFonts w:ascii="Times New Roman" w:hAnsi="Times New Roman" w:cs="Times New Roman"/>
          <w:sz w:val="24"/>
          <w:szCs w:val="24"/>
        </w:rPr>
        <w:t>– viešojo pirkimo komisija.</w:t>
      </w:r>
    </w:p>
    <w:p w14:paraId="002FE113" w14:textId="0E243725" w:rsidR="00084314" w:rsidRPr="007935EC" w:rsidRDefault="00084314" w:rsidP="00ED4A1C">
      <w:pPr>
        <w:pStyle w:val="Sraopastraipa"/>
        <w:numPr>
          <w:ilvl w:val="1"/>
          <w:numId w:val="1"/>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b/>
          <w:bCs/>
          <w:sz w:val="24"/>
          <w:szCs w:val="24"/>
        </w:rPr>
        <w:t xml:space="preserve">Pasiūlymas </w:t>
      </w:r>
      <w:r w:rsidRPr="007935EC">
        <w:rPr>
          <w:rFonts w:ascii="Times New Roman" w:hAnsi="Times New Roman" w:cs="Times New Roman"/>
          <w:sz w:val="24"/>
          <w:szCs w:val="24"/>
        </w:rPr>
        <w:t>–</w:t>
      </w:r>
      <w:r w:rsidR="001F0329" w:rsidRPr="007935EC">
        <w:rPr>
          <w:rFonts w:ascii="Times New Roman" w:eastAsia="Arial" w:hAnsi="Times New Roman" w:cs="Times New Roman"/>
          <w:sz w:val="24"/>
          <w:szCs w:val="24"/>
        </w:rPr>
        <w:t xml:space="preserve"> </w:t>
      </w:r>
      <w:r w:rsidR="00BC335B" w:rsidRPr="007935EC">
        <w:rPr>
          <w:rFonts w:ascii="Times New Roman" w:eastAsia="Arial" w:hAnsi="Times New Roman" w:cs="Times New Roman"/>
          <w:sz w:val="24"/>
          <w:szCs w:val="24"/>
        </w:rPr>
        <w:t>tiekėjo pe</w:t>
      </w:r>
      <w:r w:rsidR="001F0329" w:rsidRPr="007935EC">
        <w:rPr>
          <w:rFonts w:ascii="Times New Roman" w:eastAsia="Arial" w:hAnsi="Times New Roman" w:cs="Times New Roman"/>
          <w:sz w:val="24"/>
          <w:szCs w:val="24"/>
        </w:rPr>
        <w:t xml:space="preserve">rkančiajai organizacijai </w:t>
      </w:r>
      <w:r w:rsidRPr="007935EC">
        <w:rPr>
          <w:rFonts w:ascii="Times New Roman" w:hAnsi="Times New Roman" w:cs="Times New Roman"/>
          <w:sz w:val="24"/>
          <w:szCs w:val="24"/>
        </w:rPr>
        <w:t xml:space="preserve">pagal pirkimo sąlygų reikalavimus teikiamų dokumentų visuma. </w:t>
      </w:r>
    </w:p>
    <w:p w14:paraId="2367F2C9" w14:textId="1747F921" w:rsidR="001B7247" w:rsidRPr="007935EC" w:rsidRDefault="00983A47" w:rsidP="00ED4A1C">
      <w:pPr>
        <w:pStyle w:val="Sraopastraipa"/>
        <w:numPr>
          <w:ilvl w:val="1"/>
          <w:numId w:val="1"/>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b/>
          <w:bCs/>
          <w:sz w:val="24"/>
          <w:szCs w:val="24"/>
        </w:rPr>
        <w:t>Perkančioji organizacija</w:t>
      </w:r>
      <w:r w:rsidR="00B53705" w:rsidRPr="007935EC">
        <w:rPr>
          <w:rFonts w:ascii="Times New Roman" w:hAnsi="Times New Roman" w:cs="Times New Roman"/>
          <w:b/>
          <w:bCs/>
          <w:sz w:val="24"/>
          <w:szCs w:val="24"/>
        </w:rPr>
        <w:t xml:space="preserve"> </w:t>
      </w:r>
      <w:r w:rsidR="03AE217F" w:rsidRPr="007935EC">
        <w:rPr>
          <w:rFonts w:ascii="Times New Roman" w:hAnsi="Times New Roman" w:cs="Times New Roman"/>
          <w:sz w:val="24"/>
          <w:szCs w:val="24"/>
        </w:rPr>
        <w:t>–</w:t>
      </w:r>
      <w:r w:rsidR="00B53705" w:rsidRPr="007935EC">
        <w:rPr>
          <w:rFonts w:ascii="Times New Roman" w:hAnsi="Times New Roman" w:cs="Times New Roman"/>
          <w:sz w:val="24"/>
          <w:szCs w:val="24"/>
        </w:rPr>
        <w:t xml:space="preserve"> </w:t>
      </w:r>
      <w:r w:rsidR="0010111D" w:rsidRPr="007935EC">
        <w:rPr>
          <w:rFonts w:ascii="Times New Roman" w:hAnsi="Times New Roman" w:cs="Times New Roman"/>
          <w:sz w:val="24"/>
          <w:szCs w:val="24"/>
        </w:rPr>
        <w:t>s</w:t>
      </w:r>
      <w:r w:rsidR="03AE217F" w:rsidRPr="007935EC">
        <w:rPr>
          <w:rFonts w:ascii="Times New Roman" w:hAnsi="Times New Roman" w:cs="Times New Roman"/>
          <w:sz w:val="24"/>
          <w:szCs w:val="24"/>
        </w:rPr>
        <w:t xml:space="preserve">pecialiosiose </w:t>
      </w:r>
      <w:r w:rsidR="0010111D" w:rsidRPr="007935EC">
        <w:rPr>
          <w:rFonts w:ascii="Times New Roman" w:hAnsi="Times New Roman" w:cs="Times New Roman"/>
          <w:sz w:val="24"/>
          <w:szCs w:val="24"/>
        </w:rPr>
        <w:t xml:space="preserve">pirkimo </w:t>
      </w:r>
      <w:r w:rsidR="03AE217F" w:rsidRPr="007935EC">
        <w:rPr>
          <w:rFonts w:ascii="Times New Roman" w:hAnsi="Times New Roman" w:cs="Times New Roman"/>
          <w:sz w:val="24"/>
          <w:szCs w:val="24"/>
        </w:rPr>
        <w:t>sąlygose</w:t>
      </w:r>
      <w:r w:rsidR="03AE217F" w:rsidRPr="007935EC">
        <w:rPr>
          <w:rFonts w:ascii="Times New Roman" w:hAnsi="Times New Roman" w:cs="Times New Roman"/>
          <w:b/>
          <w:bCs/>
          <w:sz w:val="24"/>
          <w:szCs w:val="24"/>
        </w:rPr>
        <w:t xml:space="preserve"> </w:t>
      </w:r>
      <w:r w:rsidR="03AE217F" w:rsidRPr="007935EC">
        <w:rPr>
          <w:rFonts w:ascii="Times New Roman" w:hAnsi="Times New Roman" w:cs="Times New Roman"/>
          <w:sz w:val="24"/>
          <w:szCs w:val="24"/>
        </w:rPr>
        <w:t xml:space="preserve">nurodyta </w:t>
      </w:r>
      <w:r w:rsidR="00BE40E7" w:rsidRPr="007935EC">
        <w:rPr>
          <w:rFonts w:ascii="Times New Roman" w:hAnsi="Times New Roman" w:cs="Times New Roman"/>
          <w:sz w:val="24"/>
          <w:szCs w:val="24"/>
        </w:rPr>
        <w:t xml:space="preserve">perkančioji </w:t>
      </w:r>
      <w:r w:rsidR="03AE217F" w:rsidRPr="007935EC">
        <w:rPr>
          <w:rFonts w:ascii="Times New Roman" w:hAnsi="Times New Roman" w:cs="Times New Roman"/>
          <w:sz w:val="24"/>
          <w:szCs w:val="24"/>
        </w:rPr>
        <w:t>organizacija.</w:t>
      </w:r>
    </w:p>
    <w:p w14:paraId="66FDC917" w14:textId="3CB80DC0" w:rsidR="008272CE" w:rsidRPr="007935EC" w:rsidRDefault="58ADB901" w:rsidP="00ED4A1C">
      <w:pPr>
        <w:pStyle w:val="Sraopastraipa"/>
        <w:numPr>
          <w:ilvl w:val="1"/>
          <w:numId w:val="3"/>
        </w:numPr>
        <w:spacing w:after="0" w:line="240" w:lineRule="auto"/>
        <w:ind w:firstLine="349"/>
        <w:jc w:val="both"/>
        <w:rPr>
          <w:rFonts w:ascii="Times New Roman" w:hAnsi="Times New Roman" w:cs="Times New Roman"/>
          <w:sz w:val="24"/>
          <w:szCs w:val="24"/>
        </w:rPr>
      </w:pPr>
      <w:r w:rsidRPr="007935EC">
        <w:rPr>
          <w:rFonts w:ascii="Times New Roman" w:hAnsi="Times New Roman" w:cs="Times New Roman"/>
          <w:b/>
          <w:bCs/>
          <w:sz w:val="24"/>
          <w:szCs w:val="24"/>
        </w:rPr>
        <w:t>Pirkimas</w:t>
      </w:r>
      <w:r w:rsidRPr="007935EC">
        <w:rPr>
          <w:rFonts w:ascii="Times New Roman" w:hAnsi="Times New Roman" w:cs="Times New Roman"/>
          <w:sz w:val="24"/>
          <w:szCs w:val="24"/>
        </w:rPr>
        <w:t xml:space="preserve"> –</w:t>
      </w:r>
      <w:r w:rsidR="00926F3D" w:rsidRPr="007935EC">
        <w:rPr>
          <w:rFonts w:ascii="Times New Roman" w:hAnsi="Times New Roman" w:cs="Times New Roman"/>
          <w:sz w:val="24"/>
          <w:szCs w:val="24"/>
        </w:rPr>
        <w:t xml:space="preserve"> </w:t>
      </w:r>
      <w:r w:rsidR="00C24598" w:rsidRPr="007935EC">
        <w:rPr>
          <w:rFonts w:ascii="Times New Roman" w:hAnsi="Times New Roman" w:cs="Times New Roman"/>
          <w:sz w:val="24"/>
          <w:szCs w:val="24"/>
        </w:rPr>
        <w:t xml:space="preserve">perkančiosios organizacijos </w:t>
      </w:r>
      <w:r w:rsidR="1CD4B2F9" w:rsidRPr="007935EC">
        <w:rPr>
          <w:rFonts w:ascii="Times New Roman" w:hAnsi="Times New Roman" w:cs="Times New Roman"/>
          <w:sz w:val="24"/>
          <w:szCs w:val="24"/>
        </w:rPr>
        <w:t xml:space="preserve">atliekamas </w:t>
      </w:r>
      <w:r w:rsidRPr="007935EC">
        <w:rPr>
          <w:rFonts w:ascii="Times New Roman" w:hAnsi="Times New Roman" w:cs="Times New Roman"/>
          <w:sz w:val="24"/>
          <w:szCs w:val="24"/>
        </w:rPr>
        <w:t>viešasis pirkimas</w:t>
      </w:r>
      <w:r w:rsidR="2495E439" w:rsidRPr="007935EC">
        <w:rPr>
          <w:rFonts w:ascii="Times New Roman" w:hAnsi="Times New Roman" w:cs="Times New Roman"/>
          <w:sz w:val="24"/>
          <w:szCs w:val="24"/>
        </w:rPr>
        <w:t>.</w:t>
      </w:r>
    </w:p>
    <w:p w14:paraId="0926EC9A" w14:textId="2FFD8F1B" w:rsidR="00DA081B" w:rsidRPr="007935EC" w:rsidRDefault="00DA081B" w:rsidP="00ED4A1C">
      <w:pPr>
        <w:pStyle w:val="Sraopastraipa"/>
        <w:numPr>
          <w:ilvl w:val="1"/>
          <w:numId w:val="3"/>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b/>
          <w:bCs/>
          <w:sz w:val="24"/>
          <w:szCs w:val="24"/>
        </w:rPr>
        <w:t>Prelim</w:t>
      </w:r>
      <w:r w:rsidR="009A2FA8" w:rsidRPr="007935EC">
        <w:rPr>
          <w:rFonts w:ascii="Times New Roman" w:hAnsi="Times New Roman" w:cs="Times New Roman"/>
          <w:b/>
          <w:bCs/>
          <w:sz w:val="24"/>
          <w:szCs w:val="24"/>
        </w:rPr>
        <w:t>inarioji sutartis</w:t>
      </w:r>
      <w:r w:rsidR="009A2FA8" w:rsidRPr="007935EC">
        <w:rPr>
          <w:rFonts w:ascii="Times New Roman" w:hAnsi="Times New Roman" w:cs="Times New Roman"/>
          <w:sz w:val="24"/>
          <w:szCs w:val="24"/>
        </w:rPr>
        <w:t xml:space="preserve"> - </w:t>
      </w:r>
      <w:r w:rsidR="003F2DD1" w:rsidRPr="007935EC">
        <w:rPr>
          <w:rFonts w:ascii="Times New Roman" w:hAnsi="Times New Roman" w:cs="Times New Roman"/>
          <w:sz w:val="24"/>
          <w:szCs w:val="24"/>
        </w:rPr>
        <w:t>preliminarioji viešojo pirkimo-pardavimo sutartis (jei taikoma), vienos ar kelių perkančiųjų organizacijų ir vieno ar kelių tiekėjų sudaryta sutartis</w:t>
      </w:r>
      <w:r w:rsidR="003E3986" w:rsidRPr="007935EC">
        <w:rPr>
          <w:rFonts w:ascii="Times New Roman" w:hAnsi="Times New Roman" w:cs="Times New Roman"/>
          <w:sz w:val="24"/>
          <w:szCs w:val="24"/>
        </w:rPr>
        <w:t>, kurios tikslas – nustatyti sąlygas, įskaitant kainą ir, kur to reikia, numatomą kiekį, taikomas viešojo pirkimo–pardavimo sutartims,</w:t>
      </w:r>
      <w:r w:rsidR="00091D11" w:rsidRPr="007935EC">
        <w:rPr>
          <w:rFonts w:ascii="Times New Roman" w:hAnsi="Times New Roman" w:cs="Times New Roman"/>
          <w:sz w:val="24"/>
          <w:szCs w:val="24"/>
        </w:rPr>
        <w:t xml:space="preserve"> kurios bus sudarytos per tam tikrą nurodytą laikotarpį.</w:t>
      </w:r>
    </w:p>
    <w:p w14:paraId="2D67CC96" w14:textId="472493DD" w:rsidR="00DB6675" w:rsidRPr="007935EC" w:rsidRDefault="00DB6675" w:rsidP="00ED4A1C">
      <w:pPr>
        <w:pStyle w:val="Sraopastraipa"/>
        <w:numPr>
          <w:ilvl w:val="1"/>
          <w:numId w:val="3"/>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b/>
          <w:bCs/>
          <w:sz w:val="24"/>
          <w:szCs w:val="24"/>
        </w:rPr>
        <w:t xml:space="preserve">PVM </w:t>
      </w:r>
      <w:r w:rsidRPr="007935EC">
        <w:rPr>
          <w:rFonts w:ascii="Times New Roman" w:hAnsi="Times New Roman" w:cs="Times New Roman"/>
          <w:sz w:val="24"/>
          <w:szCs w:val="24"/>
        </w:rPr>
        <w:t xml:space="preserve">– pridėtinės vertės mokestis. </w:t>
      </w:r>
    </w:p>
    <w:p w14:paraId="07BC85D2" w14:textId="486C2BC4" w:rsidR="00E01599" w:rsidRPr="007935EC" w:rsidRDefault="00E01599" w:rsidP="00ED4A1C">
      <w:pPr>
        <w:pStyle w:val="Sraopastraipa"/>
        <w:numPr>
          <w:ilvl w:val="1"/>
          <w:numId w:val="3"/>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b/>
          <w:bCs/>
          <w:sz w:val="24"/>
          <w:szCs w:val="24"/>
        </w:rPr>
        <w:t>Skelbimas</w:t>
      </w:r>
      <w:r w:rsidRPr="007935EC">
        <w:rPr>
          <w:rFonts w:ascii="Times New Roman" w:hAnsi="Times New Roman" w:cs="Times New Roman"/>
          <w:sz w:val="24"/>
          <w:szCs w:val="24"/>
        </w:rPr>
        <w:t xml:space="preserve"> – skelbimas apie </w:t>
      </w:r>
      <w:r w:rsidR="00B21AC5" w:rsidRPr="007935EC">
        <w:rPr>
          <w:rFonts w:ascii="Times New Roman" w:hAnsi="Times New Roman" w:cs="Times New Roman"/>
          <w:sz w:val="24"/>
          <w:szCs w:val="24"/>
        </w:rPr>
        <w:t>p</w:t>
      </w:r>
      <w:r w:rsidRPr="007935EC">
        <w:rPr>
          <w:rFonts w:ascii="Times New Roman" w:hAnsi="Times New Roman" w:cs="Times New Roman"/>
          <w:sz w:val="24"/>
          <w:szCs w:val="24"/>
        </w:rPr>
        <w:t>irkimą.</w:t>
      </w:r>
    </w:p>
    <w:p w14:paraId="0F4540EC" w14:textId="0B44C8F0" w:rsidR="003E0FEA" w:rsidRPr="007935EC" w:rsidRDefault="003E0FEA" w:rsidP="00ED4A1C">
      <w:pPr>
        <w:pStyle w:val="Sraopastraipa"/>
        <w:numPr>
          <w:ilvl w:val="1"/>
          <w:numId w:val="3"/>
        </w:numPr>
        <w:spacing w:after="0" w:line="240" w:lineRule="auto"/>
        <w:ind w:left="0" w:firstLine="697"/>
        <w:jc w:val="both"/>
        <w:rPr>
          <w:rFonts w:ascii="Times New Roman" w:eastAsia="Arial" w:hAnsi="Times New Roman" w:cs="Times New Roman"/>
          <w:color w:val="000000" w:themeColor="text1"/>
          <w:sz w:val="24"/>
          <w:szCs w:val="24"/>
          <w:lang w:val="lt"/>
        </w:rPr>
      </w:pPr>
      <w:r w:rsidRPr="007935EC">
        <w:rPr>
          <w:rFonts w:ascii="Times New Roman" w:hAnsi="Times New Roman" w:cs="Times New Roman"/>
          <w:b/>
          <w:bCs/>
          <w:sz w:val="24"/>
          <w:szCs w:val="24"/>
        </w:rPr>
        <w:t xml:space="preserve">Subtiekėjas </w:t>
      </w:r>
      <w:r w:rsidRPr="007935EC">
        <w:rPr>
          <w:rFonts w:ascii="Times New Roman" w:hAnsi="Times New Roman" w:cs="Times New Roman"/>
          <w:sz w:val="24"/>
          <w:szCs w:val="24"/>
        </w:rPr>
        <w:t xml:space="preserve">– </w:t>
      </w:r>
      <w:r w:rsidR="00730E57" w:rsidRPr="007935EC">
        <w:rPr>
          <w:rFonts w:ascii="Times New Roman" w:hAnsi="Times New Roman" w:cs="Times New Roman"/>
          <w:sz w:val="24"/>
          <w:szCs w:val="24"/>
        </w:rPr>
        <w:t xml:space="preserve">subtiekėjas, subteikėjas, subrangovas, fizinis ar juridinis asmuo, kuris faktiškai vykdys numatomą sudaryti </w:t>
      </w:r>
      <w:r w:rsidR="00F83AC6" w:rsidRPr="007935EC">
        <w:rPr>
          <w:rFonts w:ascii="Times New Roman" w:hAnsi="Times New Roman" w:cs="Times New Roman"/>
          <w:sz w:val="24"/>
          <w:szCs w:val="24"/>
        </w:rPr>
        <w:t>s</w:t>
      </w:r>
      <w:r w:rsidR="00730E57" w:rsidRPr="007935EC">
        <w:rPr>
          <w:rFonts w:ascii="Times New Roman" w:hAnsi="Times New Roman" w:cs="Times New Roman"/>
          <w:sz w:val="24"/>
          <w:szCs w:val="24"/>
        </w:rPr>
        <w:t>utartį ar jos dalį ir kurio kvalifikacija tiekėjas nesiremia pagal VPĮ 49 straipsnį, kad atitiktų kvalifikacijos reikalavimus. Subtiekėjais</w:t>
      </w:r>
      <w:r w:rsidR="00730E57" w:rsidRPr="007935EC">
        <w:rPr>
          <w:rFonts w:ascii="Times New Roman" w:eastAsia="Calibri" w:hAnsi="Times New Roman" w:cs="Times New Roman"/>
          <w:color w:val="000000" w:themeColor="text1"/>
          <w:sz w:val="24"/>
          <w:szCs w:val="24"/>
        </w:rPr>
        <w:t xml:space="preserve"> nelaikomi fiziniai ir juridiniai asmenys, kurie tik vykdo sutartines prievoles tiekėjui, tačiau faktiškai nevykdys numatomos sudaryti </w:t>
      </w:r>
      <w:r w:rsidR="00476BB6" w:rsidRPr="007935EC">
        <w:rPr>
          <w:rFonts w:ascii="Times New Roman" w:eastAsia="Calibri" w:hAnsi="Times New Roman" w:cs="Times New Roman"/>
          <w:color w:val="000000" w:themeColor="text1"/>
          <w:sz w:val="24"/>
          <w:szCs w:val="24"/>
        </w:rPr>
        <w:t>s</w:t>
      </w:r>
      <w:r w:rsidR="00730E57" w:rsidRPr="007935EC">
        <w:rPr>
          <w:rFonts w:ascii="Times New Roman" w:eastAsia="Calibri" w:hAnsi="Times New Roman" w:cs="Times New Roman"/>
          <w:color w:val="000000" w:themeColor="text1"/>
          <w:sz w:val="24"/>
          <w:szCs w:val="24"/>
        </w:rPr>
        <w:t>utarties ar jos dalies.</w:t>
      </w:r>
    </w:p>
    <w:p w14:paraId="03FC9056" w14:textId="0959ABFF" w:rsidR="009C69A4" w:rsidRPr="007935EC" w:rsidRDefault="4710FB46" w:rsidP="00ED4A1C">
      <w:pPr>
        <w:pStyle w:val="Sraopastraipa"/>
        <w:numPr>
          <w:ilvl w:val="1"/>
          <w:numId w:val="3"/>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b/>
          <w:bCs/>
          <w:sz w:val="24"/>
          <w:szCs w:val="24"/>
        </w:rPr>
        <w:t xml:space="preserve">Sutartis </w:t>
      </w:r>
      <w:r w:rsidRPr="007935EC">
        <w:rPr>
          <w:rFonts w:ascii="Times New Roman" w:hAnsi="Times New Roman" w:cs="Times New Roman"/>
          <w:sz w:val="24"/>
          <w:szCs w:val="24"/>
        </w:rPr>
        <w:t>– viešojo pirkimo-pardavimo sutartis</w:t>
      </w:r>
      <w:r w:rsidR="00770DDA" w:rsidRPr="007935EC">
        <w:rPr>
          <w:rFonts w:ascii="Times New Roman" w:hAnsi="Times New Roman" w:cs="Times New Roman"/>
          <w:sz w:val="24"/>
          <w:szCs w:val="24"/>
        </w:rPr>
        <w:t xml:space="preserve"> ar preliminarioji sutartis, kaip nustatyta 1.</w:t>
      </w:r>
      <w:r w:rsidR="0022595E" w:rsidRPr="007935EC">
        <w:rPr>
          <w:rFonts w:ascii="Times New Roman" w:hAnsi="Times New Roman" w:cs="Times New Roman"/>
          <w:sz w:val="24"/>
          <w:szCs w:val="24"/>
        </w:rPr>
        <w:t>10</w:t>
      </w:r>
      <w:r w:rsidR="00770DDA" w:rsidRPr="007935EC">
        <w:rPr>
          <w:rFonts w:ascii="Times New Roman" w:hAnsi="Times New Roman" w:cs="Times New Roman"/>
          <w:sz w:val="24"/>
          <w:szCs w:val="24"/>
        </w:rPr>
        <w:t xml:space="preserve"> punkte, kai viešojo pirkimo sutarčiai ir preliminariajai sutarčiai VPĮ nustatytas vienodas reglamentavimas.</w:t>
      </w:r>
      <w:r w:rsidR="0C6828EA" w:rsidRPr="007935EC">
        <w:rPr>
          <w:rFonts w:ascii="Times New Roman" w:hAnsi="Times New Roman" w:cs="Times New Roman"/>
          <w:sz w:val="24"/>
          <w:szCs w:val="24"/>
        </w:rPr>
        <w:t xml:space="preserve"> </w:t>
      </w:r>
    </w:p>
    <w:p w14:paraId="20481B00" w14:textId="707CDE06" w:rsidR="001A20D1" w:rsidRPr="007935EC" w:rsidRDefault="001A20D1" w:rsidP="00ED4A1C">
      <w:pPr>
        <w:pStyle w:val="Sraopastraipa"/>
        <w:numPr>
          <w:ilvl w:val="1"/>
          <w:numId w:val="3"/>
        </w:numPr>
        <w:spacing w:after="120" w:line="240" w:lineRule="auto"/>
        <w:ind w:left="0" w:firstLine="709"/>
        <w:jc w:val="both"/>
        <w:rPr>
          <w:rFonts w:ascii="Times New Roman" w:hAnsi="Times New Roman" w:cs="Times New Roman"/>
          <w:sz w:val="24"/>
          <w:szCs w:val="24"/>
        </w:rPr>
      </w:pPr>
      <w:r w:rsidRPr="007935EC">
        <w:rPr>
          <w:rFonts w:ascii="Times New Roman" w:hAnsi="Times New Roman" w:cs="Times New Roman"/>
          <w:b/>
          <w:bCs/>
          <w:sz w:val="24"/>
          <w:szCs w:val="24"/>
        </w:rPr>
        <w:t xml:space="preserve">Tiekėjas </w:t>
      </w:r>
      <w:r w:rsidRPr="007935EC">
        <w:rPr>
          <w:rFonts w:ascii="Times New Roman" w:hAnsi="Times New Roman" w:cs="Times New Roman"/>
          <w:sz w:val="24"/>
          <w:szCs w:val="24"/>
        </w:rPr>
        <w:t xml:space="preserve">– </w:t>
      </w:r>
      <w:r w:rsidRPr="007935EC">
        <w:rPr>
          <w:rFonts w:ascii="Times New Roman" w:hAnsi="Times New Roman" w:cs="Times New Roman"/>
          <w:color w:val="000000"/>
          <w:sz w:val="24"/>
          <w:szCs w:val="24"/>
        </w:rPr>
        <w:t>ūkio subjektas – fizinis asmuo, privatusis ar viešasis juridinis asmuo, kita organizacija ir jų</w:t>
      </w:r>
      <w:r w:rsidR="00765995" w:rsidRPr="007935EC">
        <w:rPr>
          <w:rFonts w:ascii="Times New Roman" w:hAnsi="Times New Roman" w:cs="Times New Roman"/>
          <w:color w:val="000000"/>
          <w:sz w:val="24"/>
          <w:szCs w:val="24"/>
        </w:rPr>
        <w:t xml:space="preserve"> struktūrinis</w:t>
      </w:r>
      <w:r w:rsidRPr="007935EC">
        <w:rPr>
          <w:rFonts w:ascii="Times New Roman" w:hAnsi="Times New Roman" w:cs="Times New Roman"/>
          <w:color w:val="000000"/>
          <w:sz w:val="24"/>
          <w:szCs w:val="24"/>
        </w:rPr>
        <w:t xml:space="preserve"> padalinys arba tokių asmenų grupė, įskaitant laikinas ūkio subjektų asociacijas, kurie rinkoje siūlo atlikti darbus, tiekti prekes ar teikti paslaugas.</w:t>
      </w:r>
    </w:p>
    <w:p w14:paraId="4297147A" w14:textId="77777777" w:rsidR="00D777A5" w:rsidRPr="007935EC" w:rsidRDefault="00D777A5" w:rsidP="00ED4A1C">
      <w:pPr>
        <w:pStyle w:val="Sraopastraipa"/>
        <w:numPr>
          <w:ilvl w:val="1"/>
          <w:numId w:val="3"/>
        </w:numPr>
        <w:spacing w:after="120" w:line="240" w:lineRule="auto"/>
        <w:ind w:left="0" w:firstLine="709"/>
        <w:jc w:val="both"/>
        <w:rPr>
          <w:rFonts w:ascii="Times New Roman" w:hAnsi="Times New Roman" w:cs="Times New Roman"/>
          <w:b/>
          <w:sz w:val="24"/>
          <w:szCs w:val="24"/>
        </w:rPr>
      </w:pPr>
      <w:r w:rsidRPr="007935EC">
        <w:rPr>
          <w:rFonts w:ascii="Times New Roman" w:hAnsi="Times New Roman" w:cs="Times New Roman"/>
          <w:b/>
          <w:sz w:val="24"/>
          <w:szCs w:val="24"/>
        </w:rPr>
        <w:t xml:space="preserve">Ūkio subjektas, kurio pajėgumais remiamasi </w:t>
      </w:r>
      <w:r w:rsidRPr="007935EC">
        <w:rPr>
          <w:rFonts w:ascii="Times New Roman" w:hAnsi="Times New Roman" w:cs="Times New Roman"/>
          <w:sz w:val="24"/>
          <w:szCs w:val="24"/>
        </w:rPr>
        <w:t xml:space="preserve">– fizinis ar juridinis asmuo, kurio </w:t>
      </w:r>
      <w:r w:rsidRPr="007935EC">
        <w:rPr>
          <w:rFonts w:ascii="Times New Roman" w:eastAsia="Calibri" w:hAnsi="Times New Roman" w:cs="Times New Roman"/>
          <w:color w:val="000000" w:themeColor="text1"/>
          <w:sz w:val="24"/>
          <w:szCs w:val="24"/>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7935EC">
        <w:rPr>
          <w:rFonts w:ascii="Times New Roman" w:hAnsi="Times New Roman" w:cs="Times New Roman"/>
          <w:sz w:val="24"/>
          <w:szCs w:val="24"/>
        </w:rPr>
        <w:t xml:space="preserve"> kad atitiktų perkančiosios organizacijos keliamus kvalifikacijos reikalavimus.</w:t>
      </w:r>
    </w:p>
    <w:p w14:paraId="742E362B" w14:textId="1CCED4D6" w:rsidR="003364C6" w:rsidRPr="007935EC" w:rsidRDefault="002E4B54" w:rsidP="00ED4A1C">
      <w:pPr>
        <w:pStyle w:val="Sraopastraipa"/>
        <w:numPr>
          <w:ilvl w:val="1"/>
          <w:numId w:val="3"/>
        </w:numPr>
        <w:spacing w:after="120" w:line="240" w:lineRule="auto"/>
        <w:ind w:left="0" w:firstLine="709"/>
        <w:jc w:val="both"/>
        <w:rPr>
          <w:rFonts w:ascii="Times New Roman" w:hAnsi="Times New Roman" w:cs="Times New Roman"/>
          <w:b/>
          <w:bCs/>
          <w:sz w:val="24"/>
          <w:szCs w:val="24"/>
        </w:rPr>
      </w:pPr>
      <w:proofErr w:type="spellStart"/>
      <w:r w:rsidRPr="007935EC">
        <w:rPr>
          <w:rFonts w:ascii="Times New Roman" w:hAnsi="Times New Roman" w:cs="Times New Roman"/>
          <w:b/>
          <w:sz w:val="24"/>
          <w:szCs w:val="24"/>
        </w:rPr>
        <w:t>Kvazisubtiekėjas</w:t>
      </w:r>
      <w:proofErr w:type="spellEnd"/>
      <w:r w:rsidRPr="007935EC">
        <w:rPr>
          <w:rFonts w:ascii="Times New Roman" w:hAnsi="Times New Roman" w:cs="Times New Roman"/>
          <w:b/>
          <w:sz w:val="24"/>
          <w:szCs w:val="24"/>
        </w:rPr>
        <w:t xml:space="preserve"> </w:t>
      </w:r>
      <w:r w:rsidRPr="007935EC">
        <w:rPr>
          <w:rFonts w:ascii="Times New Roman" w:hAnsi="Times New Roman" w:cs="Times New Roman"/>
          <w:sz w:val="24"/>
          <w:szCs w:val="24"/>
        </w:rPr>
        <w:t>–</w:t>
      </w:r>
      <w:r w:rsidRPr="007935EC">
        <w:rPr>
          <w:rFonts w:ascii="Times New Roman" w:hAnsi="Times New Roman" w:cs="Times New Roman"/>
          <w:b/>
          <w:sz w:val="24"/>
          <w:szCs w:val="24"/>
        </w:rPr>
        <w:t xml:space="preserve"> </w:t>
      </w:r>
      <w:r w:rsidRPr="007935EC">
        <w:rPr>
          <w:rFonts w:ascii="Times New Roman" w:hAnsi="Times New Roman" w:cs="Times New Roman"/>
          <w:color w:val="000000" w:themeColor="text1"/>
          <w:sz w:val="24"/>
          <w:szCs w:val="24"/>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7935EC" w:rsidRDefault="5E91388C" w:rsidP="00ED4A1C">
      <w:pPr>
        <w:pStyle w:val="Sraopastraipa"/>
        <w:numPr>
          <w:ilvl w:val="1"/>
          <w:numId w:val="3"/>
        </w:numPr>
        <w:spacing w:after="0" w:line="240" w:lineRule="auto"/>
        <w:ind w:left="0" w:firstLine="697"/>
        <w:jc w:val="both"/>
        <w:rPr>
          <w:rFonts w:ascii="Times New Roman" w:hAnsi="Times New Roman" w:cs="Times New Roman"/>
          <w:b/>
          <w:bCs/>
          <w:sz w:val="24"/>
          <w:szCs w:val="24"/>
        </w:rPr>
      </w:pPr>
      <w:r w:rsidRPr="007935EC">
        <w:rPr>
          <w:rFonts w:ascii="Times New Roman" w:hAnsi="Times New Roman" w:cs="Times New Roman"/>
          <w:b/>
          <w:bCs/>
          <w:sz w:val="24"/>
          <w:szCs w:val="24"/>
        </w:rPr>
        <w:lastRenderedPageBreak/>
        <w:t>VPĮ</w:t>
      </w:r>
      <w:r w:rsidRPr="007935EC">
        <w:rPr>
          <w:rFonts w:ascii="Times New Roman" w:hAnsi="Times New Roman" w:cs="Times New Roman"/>
          <w:sz w:val="24"/>
          <w:szCs w:val="24"/>
        </w:rPr>
        <w:t xml:space="preserve"> – Lietuvos Respublikos viešųjų pirkimų įstatymas.</w:t>
      </w:r>
    </w:p>
    <w:p w14:paraId="67228D52" w14:textId="43AB5EF0" w:rsidR="00661860" w:rsidRPr="007935EC" w:rsidRDefault="7D18FA3B" w:rsidP="00ED4A1C">
      <w:pPr>
        <w:pStyle w:val="Sraopastraipa"/>
        <w:numPr>
          <w:ilvl w:val="1"/>
          <w:numId w:val="3"/>
        </w:numPr>
        <w:spacing w:after="0" w:line="240" w:lineRule="auto"/>
        <w:ind w:left="0" w:firstLine="697"/>
        <w:jc w:val="both"/>
        <w:rPr>
          <w:rFonts w:ascii="Times New Roman" w:eastAsia="Calibri" w:hAnsi="Times New Roman" w:cs="Times New Roman"/>
          <w:sz w:val="24"/>
          <w:szCs w:val="24"/>
        </w:rPr>
      </w:pPr>
      <w:r w:rsidRPr="007935EC">
        <w:rPr>
          <w:rFonts w:ascii="Times New Roman" w:hAnsi="Times New Roman" w:cs="Times New Roman"/>
          <w:sz w:val="24"/>
          <w:szCs w:val="24"/>
        </w:rPr>
        <w:t>Kitos</w:t>
      </w:r>
      <w:r w:rsidR="2495E439" w:rsidRPr="007935EC">
        <w:rPr>
          <w:rFonts w:ascii="Times New Roman" w:hAnsi="Times New Roman" w:cs="Times New Roman"/>
          <w:sz w:val="24"/>
          <w:szCs w:val="24"/>
        </w:rPr>
        <w:t xml:space="preserve"> </w:t>
      </w:r>
      <w:r w:rsidR="00021159" w:rsidRPr="007935EC">
        <w:rPr>
          <w:rFonts w:ascii="Times New Roman" w:hAnsi="Times New Roman" w:cs="Times New Roman"/>
          <w:sz w:val="24"/>
          <w:szCs w:val="24"/>
        </w:rPr>
        <w:t>p</w:t>
      </w:r>
      <w:r w:rsidRPr="007935EC">
        <w:rPr>
          <w:rFonts w:ascii="Times New Roman" w:hAnsi="Times New Roman" w:cs="Times New Roman"/>
          <w:sz w:val="24"/>
          <w:szCs w:val="24"/>
        </w:rPr>
        <w:t xml:space="preserve">irkimo dokumentuose vartojamos sąvokos atitinka </w:t>
      </w:r>
      <w:r w:rsidR="36CB7EF3" w:rsidRPr="007935EC">
        <w:rPr>
          <w:rFonts w:ascii="Times New Roman" w:eastAsia="Calibri" w:hAnsi="Times New Roman" w:cs="Times New Roman"/>
          <w:sz w:val="24"/>
          <w:szCs w:val="24"/>
        </w:rPr>
        <w:t>VPĮ</w:t>
      </w:r>
      <w:r w:rsidR="6154ECF5" w:rsidRPr="007935EC">
        <w:rPr>
          <w:rFonts w:ascii="Times New Roman" w:eastAsia="Calibri" w:hAnsi="Times New Roman" w:cs="Times New Roman"/>
          <w:sz w:val="24"/>
          <w:szCs w:val="24"/>
        </w:rPr>
        <w:t xml:space="preserve"> </w:t>
      </w:r>
      <w:r w:rsidRPr="007935EC">
        <w:rPr>
          <w:rFonts w:ascii="Times New Roman" w:eastAsia="Calibri" w:hAnsi="Times New Roman" w:cs="Times New Roman"/>
          <w:sz w:val="24"/>
          <w:szCs w:val="24"/>
        </w:rPr>
        <w:t>vartojamas sąvokas.</w:t>
      </w:r>
    </w:p>
    <w:p w14:paraId="07D582ED" w14:textId="5129B66F" w:rsidR="00D05666" w:rsidRPr="007935EC" w:rsidRDefault="003F2264" w:rsidP="00994BD6">
      <w:pPr>
        <w:pStyle w:val="Antrat1"/>
        <w:numPr>
          <w:ilvl w:val="0"/>
          <w:numId w:val="5"/>
        </w:numPr>
        <w:tabs>
          <w:tab w:val="left" w:pos="567"/>
        </w:tabs>
        <w:spacing w:line="20" w:lineRule="atLeast"/>
        <w:ind w:left="0" w:firstLine="0"/>
        <w:contextualSpacing/>
        <w:rPr>
          <w:rFonts w:ascii="Times New Roman" w:hAnsi="Times New Roman" w:cs="Times New Roman"/>
          <w:b/>
          <w:bCs/>
          <w:color w:val="002060"/>
          <w:sz w:val="24"/>
          <w:szCs w:val="24"/>
        </w:rPr>
      </w:pPr>
      <w:bookmarkStart w:id="4" w:name="_Toc134703650"/>
      <w:bookmarkEnd w:id="2"/>
      <w:r w:rsidRPr="007935EC">
        <w:rPr>
          <w:rFonts w:ascii="Times New Roman" w:hAnsi="Times New Roman" w:cs="Times New Roman"/>
          <w:b/>
          <w:bCs/>
          <w:color w:val="002060"/>
          <w:sz w:val="24"/>
          <w:szCs w:val="24"/>
        </w:rPr>
        <w:t>Bendrosios nuostatos</w:t>
      </w:r>
      <w:bookmarkEnd w:id="4"/>
    </w:p>
    <w:p w14:paraId="1ACC30CF" w14:textId="0C23204B" w:rsidR="002D51D8" w:rsidRPr="007935EC" w:rsidRDefault="005A03AB" w:rsidP="00ED4A1C">
      <w:pPr>
        <w:pStyle w:val="Sraopastraipa"/>
        <w:numPr>
          <w:ilvl w:val="1"/>
          <w:numId w:val="5"/>
        </w:numPr>
        <w:spacing w:after="0" w:line="240" w:lineRule="auto"/>
        <w:ind w:left="0" w:firstLine="697"/>
        <w:jc w:val="both"/>
        <w:rPr>
          <w:rFonts w:ascii="Times New Roman" w:eastAsia="Calibri" w:hAnsi="Times New Roman" w:cs="Times New Roman"/>
          <w:sz w:val="24"/>
          <w:szCs w:val="24"/>
        </w:rPr>
      </w:pPr>
      <w:r w:rsidRPr="007935EC">
        <w:rPr>
          <w:rFonts w:ascii="Times New Roman" w:eastAsia="Calibri" w:hAnsi="Times New Roman" w:cs="Times New Roman"/>
          <w:sz w:val="24"/>
          <w:szCs w:val="24"/>
        </w:rPr>
        <w:t xml:space="preserve">Perkančioji organizacija </w:t>
      </w:r>
      <w:r w:rsidR="5D5F9FDA" w:rsidRPr="007935EC">
        <w:rPr>
          <w:rFonts w:ascii="Times New Roman" w:eastAsia="Calibri" w:hAnsi="Times New Roman" w:cs="Times New Roman"/>
          <w:sz w:val="24"/>
          <w:szCs w:val="24"/>
        </w:rPr>
        <w:t xml:space="preserve">kviečia tiekėjus dalyvauti </w:t>
      </w:r>
      <w:r w:rsidRPr="007935EC">
        <w:rPr>
          <w:rFonts w:ascii="Times New Roman" w:eastAsia="Calibri" w:hAnsi="Times New Roman" w:cs="Times New Roman"/>
          <w:sz w:val="24"/>
          <w:szCs w:val="24"/>
        </w:rPr>
        <w:t>p</w:t>
      </w:r>
      <w:r w:rsidR="5D5F9FDA" w:rsidRPr="007935EC">
        <w:rPr>
          <w:rFonts w:ascii="Times New Roman" w:eastAsia="Calibri" w:hAnsi="Times New Roman" w:cs="Times New Roman"/>
          <w:sz w:val="24"/>
          <w:szCs w:val="24"/>
        </w:rPr>
        <w:t xml:space="preserve">irkime, atliekamame </w:t>
      </w:r>
      <w:r w:rsidR="489F6308" w:rsidRPr="007935EC">
        <w:rPr>
          <w:rFonts w:ascii="Times New Roman" w:eastAsia="Calibri" w:hAnsi="Times New Roman" w:cs="Times New Roman"/>
          <w:sz w:val="24"/>
          <w:szCs w:val="24"/>
        </w:rPr>
        <w:t>skelbiam</w:t>
      </w:r>
      <w:r w:rsidR="0009490C" w:rsidRPr="007935EC">
        <w:rPr>
          <w:rFonts w:ascii="Times New Roman" w:eastAsia="Calibri" w:hAnsi="Times New Roman" w:cs="Times New Roman"/>
          <w:sz w:val="24"/>
          <w:szCs w:val="24"/>
        </w:rPr>
        <w:t>os</w:t>
      </w:r>
      <w:r w:rsidR="489F6308" w:rsidRPr="007935EC">
        <w:rPr>
          <w:rFonts w:ascii="Times New Roman" w:eastAsia="Calibri" w:hAnsi="Times New Roman" w:cs="Times New Roman"/>
          <w:sz w:val="24"/>
          <w:szCs w:val="24"/>
        </w:rPr>
        <w:t xml:space="preserve"> </w:t>
      </w:r>
      <w:r w:rsidR="0009490C" w:rsidRPr="007935EC">
        <w:rPr>
          <w:rFonts w:ascii="Times New Roman" w:eastAsia="Calibri" w:hAnsi="Times New Roman" w:cs="Times New Roman"/>
          <w:sz w:val="24"/>
          <w:szCs w:val="24"/>
        </w:rPr>
        <w:t>apklausos</w:t>
      </w:r>
      <w:r w:rsidR="00615F20" w:rsidRPr="007935EC">
        <w:rPr>
          <w:rFonts w:ascii="Times New Roman" w:eastAsia="Calibri" w:hAnsi="Times New Roman" w:cs="Times New Roman"/>
          <w:sz w:val="24"/>
          <w:szCs w:val="24"/>
        </w:rPr>
        <w:t xml:space="preserve"> </w:t>
      </w:r>
      <w:r w:rsidR="5D5F9FDA" w:rsidRPr="007935EC">
        <w:rPr>
          <w:rFonts w:ascii="Times New Roman" w:eastAsia="Calibri" w:hAnsi="Times New Roman" w:cs="Times New Roman"/>
          <w:sz w:val="24"/>
          <w:szCs w:val="24"/>
        </w:rPr>
        <w:t xml:space="preserve">būdu, </w:t>
      </w:r>
      <w:r w:rsidR="384DF33C" w:rsidRPr="007935EC">
        <w:rPr>
          <w:rFonts w:ascii="Times New Roman" w:eastAsia="Calibri" w:hAnsi="Times New Roman" w:cs="Times New Roman"/>
          <w:sz w:val="24"/>
          <w:szCs w:val="24"/>
        </w:rPr>
        <w:t xml:space="preserve">siekiant </w:t>
      </w:r>
      <w:r w:rsidR="227F46C1" w:rsidRPr="007935EC">
        <w:rPr>
          <w:rFonts w:ascii="Times New Roman" w:eastAsia="Calibri" w:hAnsi="Times New Roman" w:cs="Times New Roman"/>
          <w:sz w:val="24"/>
          <w:szCs w:val="24"/>
        </w:rPr>
        <w:t xml:space="preserve">įsigyti </w:t>
      </w:r>
      <w:r w:rsidRPr="007935EC">
        <w:rPr>
          <w:rFonts w:ascii="Times New Roman" w:eastAsia="Calibri" w:hAnsi="Times New Roman" w:cs="Times New Roman"/>
          <w:sz w:val="24"/>
          <w:szCs w:val="24"/>
        </w:rPr>
        <w:t>p</w:t>
      </w:r>
      <w:r w:rsidR="227F46C1" w:rsidRPr="007935EC">
        <w:rPr>
          <w:rFonts w:ascii="Times New Roman" w:eastAsia="Calibri" w:hAnsi="Times New Roman" w:cs="Times New Roman"/>
          <w:sz w:val="24"/>
          <w:szCs w:val="24"/>
        </w:rPr>
        <w:t>irkimo objektą,</w:t>
      </w:r>
      <w:r w:rsidR="5D5F9FDA" w:rsidRPr="007935EC">
        <w:rPr>
          <w:rFonts w:ascii="Times New Roman" w:eastAsia="Calibri" w:hAnsi="Times New Roman" w:cs="Times New Roman"/>
          <w:color w:val="00B050"/>
          <w:sz w:val="24"/>
          <w:szCs w:val="24"/>
        </w:rPr>
        <w:t xml:space="preserve"> </w:t>
      </w:r>
      <w:r w:rsidR="5D5F9FDA" w:rsidRPr="007935EC">
        <w:rPr>
          <w:rFonts w:ascii="Times New Roman" w:eastAsia="Calibri" w:hAnsi="Times New Roman" w:cs="Times New Roman"/>
          <w:sz w:val="24"/>
          <w:szCs w:val="24"/>
        </w:rPr>
        <w:t>kuri</w:t>
      </w:r>
      <w:r w:rsidR="227F46C1" w:rsidRPr="007935EC">
        <w:rPr>
          <w:rFonts w:ascii="Times New Roman" w:eastAsia="Calibri" w:hAnsi="Times New Roman" w:cs="Times New Roman"/>
          <w:sz w:val="24"/>
          <w:szCs w:val="24"/>
        </w:rPr>
        <w:t>o</w:t>
      </w:r>
      <w:r w:rsidR="5D5F9FDA" w:rsidRPr="007935EC">
        <w:rPr>
          <w:rFonts w:ascii="Times New Roman" w:eastAsia="Calibri" w:hAnsi="Times New Roman" w:cs="Times New Roman"/>
          <w:sz w:val="24"/>
          <w:szCs w:val="24"/>
        </w:rPr>
        <w:t xml:space="preserve"> techninė specifikacija pateikta</w:t>
      </w:r>
      <w:r w:rsidR="002E2EA0" w:rsidRPr="007935EC">
        <w:rPr>
          <w:rFonts w:ascii="Times New Roman" w:eastAsia="Calibri" w:hAnsi="Times New Roman" w:cs="Times New Roman"/>
          <w:sz w:val="24"/>
          <w:szCs w:val="24"/>
        </w:rPr>
        <w:t xml:space="preserve"> specialiųjų pirkimo sąlygų priede</w:t>
      </w:r>
      <w:r w:rsidR="2EA5624A" w:rsidRPr="007935EC">
        <w:rPr>
          <w:rFonts w:ascii="Times New Roman" w:eastAsia="Calibri" w:hAnsi="Times New Roman" w:cs="Times New Roman"/>
          <w:sz w:val="24"/>
          <w:szCs w:val="24"/>
        </w:rPr>
        <w:t>.</w:t>
      </w:r>
      <w:r w:rsidR="5D5F9FDA" w:rsidRPr="007935EC">
        <w:rPr>
          <w:rFonts w:ascii="Times New Roman" w:eastAsia="Calibri" w:hAnsi="Times New Roman" w:cs="Times New Roman"/>
          <w:sz w:val="24"/>
          <w:szCs w:val="24"/>
        </w:rPr>
        <w:t xml:space="preserve"> </w:t>
      </w:r>
    </w:p>
    <w:p w14:paraId="1B97C7DD" w14:textId="11C10A7A" w:rsidR="005769FF" w:rsidRPr="007935EC" w:rsidRDefault="008F5556" w:rsidP="00ED4A1C">
      <w:pPr>
        <w:pStyle w:val="Betarp"/>
        <w:numPr>
          <w:ilvl w:val="1"/>
          <w:numId w:val="5"/>
        </w:numPr>
        <w:ind w:left="0" w:firstLine="697"/>
        <w:contextualSpacing/>
        <w:jc w:val="both"/>
        <w:rPr>
          <w:rFonts w:ascii="Times New Roman" w:hAnsi="Times New Roman" w:cs="Times New Roman"/>
          <w:sz w:val="24"/>
          <w:szCs w:val="24"/>
        </w:rPr>
      </w:pPr>
      <w:r w:rsidRPr="007935EC">
        <w:rPr>
          <w:rFonts w:ascii="Times New Roman" w:eastAsia="Calibri" w:hAnsi="Times New Roman" w:cs="Times New Roman"/>
          <w:sz w:val="24"/>
          <w:szCs w:val="24"/>
        </w:rPr>
        <w:t xml:space="preserve">Pirkimas </w:t>
      </w:r>
      <w:r w:rsidR="005769FF" w:rsidRPr="007935EC">
        <w:rPr>
          <w:rFonts w:ascii="Times New Roman" w:eastAsia="Calibri" w:hAnsi="Times New Roman" w:cs="Times New Roman"/>
          <w:sz w:val="24"/>
          <w:szCs w:val="24"/>
        </w:rPr>
        <w:t>vykdom</w:t>
      </w:r>
      <w:r w:rsidR="00A637A9" w:rsidRPr="007935EC">
        <w:rPr>
          <w:rFonts w:ascii="Times New Roman" w:eastAsia="Calibri" w:hAnsi="Times New Roman" w:cs="Times New Roman"/>
          <w:sz w:val="24"/>
          <w:szCs w:val="24"/>
        </w:rPr>
        <w:t>as</w:t>
      </w:r>
      <w:r w:rsidR="005769FF" w:rsidRPr="007935EC">
        <w:rPr>
          <w:rFonts w:ascii="Times New Roman" w:eastAsia="Calibri" w:hAnsi="Times New Roman" w:cs="Times New Roman"/>
          <w:sz w:val="24"/>
          <w:szCs w:val="24"/>
        </w:rPr>
        <w:t xml:space="preserve"> </w:t>
      </w:r>
      <w:r w:rsidR="005769FF" w:rsidRPr="007935EC">
        <w:rPr>
          <w:rFonts w:ascii="Times New Roman" w:hAnsi="Times New Roman" w:cs="Times New Roman"/>
          <w:sz w:val="24"/>
          <w:szCs w:val="24"/>
        </w:rPr>
        <w:t>CVP IS</w:t>
      </w:r>
      <w:r w:rsidR="005769FF" w:rsidRPr="007935EC">
        <w:rPr>
          <w:rFonts w:ascii="Times New Roman" w:eastAsia="Calibri" w:hAnsi="Times New Roman" w:cs="Times New Roman"/>
          <w:sz w:val="24"/>
          <w:szCs w:val="24"/>
        </w:rPr>
        <w:t xml:space="preserve"> priemonėmis, vadovaujantis </w:t>
      </w:r>
      <w:r w:rsidR="009E4FF8" w:rsidRPr="007935EC">
        <w:rPr>
          <w:rFonts w:ascii="Times New Roman" w:eastAsia="Calibri" w:hAnsi="Times New Roman" w:cs="Times New Roman"/>
          <w:sz w:val="24"/>
          <w:szCs w:val="24"/>
        </w:rPr>
        <w:t xml:space="preserve">Aprašo, </w:t>
      </w:r>
      <w:r w:rsidR="00C619A2" w:rsidRPr="007935EC">
        <w:rPr>
          <w:rFonts w:ascii="Times New Roman" w:eastAsia="Calibri" w:hAnsi="Times New Roman" w:cs="Times New Roman"/>
          <w:sz w:val="24"/>
          <w:szCs w:val="24"/>
        </w:rPr>
        <w:t>VPĮ</w:t>
      </w:r>
      <w:r w:rsidR="005769FF" w:rsidRPr="007935EC">
        <w:rPr>
          <w:rFonts w:ascii="Times New Roman" w:eastAsia="Calibri" w:hAnsi="Times New Roman" w:cs="Times New Roman"/>
          <w:sz w:val="24"/>
          <w:szCs w:val="24"/>
        </w:rPr>
        <w:t xml:space="preserve">, </w:t>
      </w:r>
      <w:r w:rsidR="00DB7E29" w:rsidRPr="007935EC">
        <w:rPr>
          <w:rFonts w:ascii="Times New Roman" w:eastAsia="Calibri" w:hAnsi="Times New Roman" w:cs="Times New Roman"/>
          <w:sz w:val="24"/>
          <w:szCs w:val="24"/>
        </w:rPr>
        <w:t>CK</w:t>
      </w:r>
      <w:r w:rsidR="005769FF" w:rsidRPr="007935EC">
        <w:rPr>
          <w:rFonts w:ascii="Times New Roman" w:eastAsia="Calibri" w:hAnsi="Times New Roman" w:cs="Times New Roman"/>
          <w:sz w:val="24"/>
          <w:szCs w:val="24"/>
        </w:rPr>
        <w:t xml:space="preserve">, kitais viešuosius </w:t>
      </w:r>
      <w:r w:rsidR="00B07047" w:rsidRPr="007935EC">
        <w:rPr>
          <w:rFonts w:ascii="Times New Roman" w:eastAsia="Calibri" w:hAnsi="Times New Roman" w:cs="Times New Roman"/>
          <w:sz w:val="24"/>
          <w:szCs w:val="24"/>
        </w:rPr>
        <w:t>p</w:t>
      </w:r>
      <w:r w:rsidR="005769FF" w:rsidRPr="007935EC">
        <w:rPr>
          <w:rFonts w:ascii="Times New Roman" w:eastAsia="Calibri" w:hAnsi="Times New Roman" w:cs="Times New Roman"/>
          <w:sz w:val="24"/>
          <w:szCs w:val="24"/>
        </w:rPr>
        <w:t xml:space="preserve">irkimus </w:t>
      </w:r>
      <w:r w:rsidR="00E660CD" w:rsidRPr="007935EC">
        <w:rPr>
          <w:rFonts w:ascii="Times New Roman" w:eastAsia="Calibri" w:hAnsi="Times New Roman" w:cs="Times New Roman"/>
          <w:sz w:val="24"/>
          <w:szCs w:val="24"/>
        </w:rPr>
        <w:t xml:space="preserve">ir </w:t>
      </w:r>
      <w:r w:rsidR="00275D04" w:rsidRPr="007935EC">
        <w:rPr>
          <w:rFonts w:ascii="Times New Roman" w:eastAsia="Calibri" w:hAnsi="Times New Roman" w:cs="Times New Roman"/>
          <w:sz w:val="24"/>
          <w:szCs w:val="24"/>
        </w:rPr>
        <w:t>šio p</w:t>
      </w:r>
      <w:r w:rsidR="0005148B" w:rsidRPr="007935EC">
        <w:rPr>
          <w:rFonts w:ascii="Times New Roman" w:eastAsia="Calibri" w:hAnsi="Times New Roman" w:cs="Times New Roman"/>
          <w:sz w:val="24"/>
          <w:szCs w:val="24"/>
        </w:rPr>
        <w:t>i</w:t>
      </w:r>
      <w:r w:rsidR="00DE4CF5" w:rsidRPr="007935EC">
        <w:rPr>
          <w:rFonts w:ascii="Times New Roman" w:eastAsia="Calibri" w:hAnsi="Times New Roman" w:cs="Times New Roman"/>
          <w:sz w:val="24"/>
          <w:szCs w:val="24"/>
        </w:rPr>
        <w:t>r</w:t>
      </w:r>
      <w:r w:rsidR="0005148B" w:rsidRPr="007935EC">
        <w:rPr>
          <w:rFonts w:ascii="Times New Roman" w:eastAsia="Calibri" w:hAnsi="Times New Roman" w:cs="Times New Roman"/>
          <w:sz w:val="24"/>
          <w:szCs w:val="24"/>
        </w:rPr>
        <w:t>kimo</w:t>
      </w:r>
      <w:r w:rsidR="00E660CD" w:rsidRPr="007935EC">
        <w:rPr>
          <w:rFonts w:ascii="Times New Roman" w:eastAsia="Calibri" w:hAnsi="Times New Roman" w:cs="Times New Roman"/>
          <w:sz w:val="24"/>
          <w:szCs w:val="24"/>
        </w:rPr>
        <w:t xml:space="preserve"> </w:t>
      </w:r>
      <w:r w:rsidR="00275D04" w:rsidRPr="007935EC">
        <w:rPr>
          <w:rFonts w:ascii="Times New Roman" w:eastAsia="Calibri" w:hAnsi="Times New Roman" w:cs="Times New Roman"/>
          <w:sz w:val="24"/>
          <w:szCs w:val="24"/>
        </w:rPr>
        <w:t xml:space="preserve">sutarties </w:t>
      </w:r>
      <w:r w:rsidR="00E660CD" w:rsidRPr="007935EC">
        <w:rPr>
          <w:rFonts w:ascii="Times New Roman" w:eastAsia="Calibri" w:hAnsi="Times New Roman" w:cs="Times New Roman"/>
          <w:sz w:val="24"/>
          <w:szCs w:val="24"/>
        </w:rPr>
        <w:t xml:space="preserve">vykdymą </w:t>
      </w:r>
      <w:r w:rsidR="005769FF" w:rsidRPr="007935EC">
        <w:rPr>
          <w:rFonts w:ascii="Times New Roman" w:eastAsia="Calibri" w:hAnsi="Times New Roman" w:cs="Times New Roman"/>
          <w:sz w:val="24"/>
          <w:szCs w:val="24"/>
        </w:rPr>
        <w:t xml:space="preserve">reglamentuojančiais teisės aktais, </w:t>
      </w:r>
      <w:r w:rsidR="00653DD2" w:rsidRPr="007935EC">
        <w:rPr>
          <w:rFonts w:ascii="Times New Roman" w:eastAsia="Calibri" w:hAnsi="Times New Roman" w:cs="Times New Roman"/>
          <w:sz w:val="24"/>
          <w:szCs w:val="24"/>
        </w:rPr>
        <w:t>šio p</w:t>
      </w:r>
      <w:r w:rsidR="005769FF" w:rsidRPr="007935EC">
        <w:rPr>
          <w:rFonts w:ascii="Times New Roman" w:eastAsia="Calibri" w:hAnsi="Times New Roman" w:cs="Times New Roman"/>
          <w:sz w:val="24"/>
          <w:szCs w:val="24"/>
        </w:rPr>
        <w:t xml:space="preserve">irkimo </w:t>
      </w:r>
      <w:r w:rsidR="00C619A2" w:rsidRPr="007935EC">
        <w:rPr>
          <w:rFonts w:ascii="Times New Roman" w:eastAsia="Calibri" w:hAnsi="Times New Roman" w:cs="Times New Roman"/>
          <w:sz w:val="24"/>
          <w:szCs w:val="24"/>
        </w:rPr>
        <w:t>dokumentais</w:t>
      </w:r>
      <w:r w:rsidR="005769FF" w:rsidRPr="007935EC">
        <w:rPr>
          <w:rFonts w:ascii="Times New Roman" w:eastAsia="Calibri" w:hAnsi="Times New Roman" w:cs="Times New Roman"/>
          <w:sz w:val="24"/>
          <w:szCs w:val="24"/>
        </w:rPr>
        <w:t>, laikantis lygiateisiškumo, nediskriminavimo, skaidrumo, abipusio pripažinimo, proporcingumo principų ir konfidencialumo bei nešališkumo reikalavimų.</w:t>
      </w:r>
      <w:r w:rsidR="00C643C7" w:rsidRPr="007935EC">
        <w:rPr>
          <w:rFonts w:ascii="Times New Roman" w:eastAsia="Calibri" w:hAnsi="Times New Roman" w:cs="Times New Roman"/>
          <w:sz w:val="24"/>
          <w:szCs w:val="24"/>
        </w:rPr>
        <w:t xml:space="preserve"> Pirkimo dokumentuose nenumatytiems klausimams tiesiogiai taikomos </w:t>
      </w:r>
      <w:r w:rsidR="00CF3084" w:rsidRPr="007935EC">
        <w:rPr>
          <w:rFonts w:ascii="Times New Roman" w:eastAsia="Calibri" w:hAnsi="Times New Roman" w:cs="Times New Roman"/>
          <w:sz w:val="24"/>
          <w:szCs w:val="24"/>
        </w:rPr>
        <w:t xml:space="preserve">Aprašo, </w:t>
      </w:r>
      <w:r w:rsidR="00C643C7" w:rsidRPr="007935EC">
        <w:rPr>
          <w:rFonts w:ascii="Times New Roman" w:eastAsia="Calibri" w:hAnsi="Times New Roman" w:cs="Times New Roman"/>
          <w:sz w:val="24"/>
          <w:szCs w:val="24"/>
        </w:rPr>
        <w:t>VPĮ nuostatos.</w:t>
      </w:r>
      <w:r w:rsidR="00E660CD" w:rsidRPr="007935EC">
        <w:rPr>
          <w:rFonts w:ascii="Times New Roman" w:eastAsia="Calibri" w:hAnsi="Times New Roman" w:cs="Times New Roman"/>
          <w:sz w:val="24"/>
          <w:szCs w:val="24"/>
        </w:rPr>
        <w:t xml:space="preserve"> </w:t>
      </w:r>
    </w:p>
    <w:p w14:paraId="41A2B49D" w14:textId="6E7652A5" w:rsidR="00D05666" w:rsidRPr="007935EC" w:rsidRDefault="00D05666" w:rsidP="00ED4A1C">
      <w:pPr>
        <w:pStyle w:val="Sraopastraipa"/>
        <w:numPr>
          <w:ilvl w:val="1"/>
          <w:numId w:val="5"/>
        </w:numPr>
        <w:spacing w:after="0" w:line="240" w:lineRule="auto"/>
        <w:ind w:left="0" w:firstLine="697"/>
        <w:jc w:val="both"/>
        <w:rPr>
          <w:rFonts w:ascii="Times New Roman" w:eastAsia="Calibri" w:hAnsi="Times New Roman" w:cs="Times New Roman"/>
          <w:sz w:val="24"/>
          <w:szCs w:val="24"/>
        </w:rPr>
      </w:pPr>
      <w:r w:rsidRPr="007935EC">
        <w:rPr>
          <w:rFonts w:ascii="Times New Roman" w:eastAsia="Calibri" w:hAnsi="Times New Roman" w:cs="Times New Roman"/>
          <w:b/>
          <w:bCs/>
          <w:sz w:val="24"/>
          <w:szCs w:val="24"/>
        </w:rPr>
        <w:t>Pirkimo dokumentus sudaro</w:t>
      </w:r>
      <w:r w:rsidRPr="007935EC">
        <w:rPr>
          <w:rFonts w:ascii="Times New Roman" w:eastAsia="Calibri" w:hAnsi="Times New Roman" w:cs="Times New Roman"/>
          <w:sz w:val="24"/>
          <w:szCs w:val="24"/>
        </w:rPr>
        <w:t>:</w:t>
      </w:r>
    </w:p>
    <w:p w14:paraId="346E2D25" w14:textId="617558BB" w:rsidR="00C86519" w:rsidRPr="007935EC" w:rsidRDefault="004C3DF6" w:rsidP="00ED4A1C">
      <w:pPr>
        <w:pStyle w:val="Sraopastraipa"/>
        <w:numPr>
          <w:ilvl w:val="2"/>
          <w:numId w:val="5"/>
        </w:numPr>
        <w:spacing w:after="0" w:line="240" w:lineRule="auto"/>
        <w:ind w:left="0" w:firstLine="697"/>
        <w:jc w:val="both"/>
        <w:rPr>
          <w:rFonts w:ascii="Times New Roman" w:eastAsia="Calibri" w:hAnsi="Times New Roman" w:cs="Times New Roman"/>
          <w:sz w:val="24"/>
          <w:szCs w:val="24"/>
        </w:rPr>
      </w:pPr>
      <w:r w:rsidRPr="007935EC">
        <w:rPr>
          <w:rFonts w:ascii="Times New Roman" w:eastAsia="Calibri" w:hAnsi="Times New Roman" w:cs="Times New Roman"/>
          <w:sz w:val="24"/>
          <w:szCs w:val="24"/>
        </w:rPr>
        <w:t>s</w:t>
      </w:r>
      <w:r w:rsidR="00C619A2" w:rsidRPr="007935EC">
        <w:rPr>
          <w:rFonts w:ascii="Times New Roman" w:eastAsia="Calibri" w:hAnsi="Times New Roman" w:cs="Times New Roman"/>
          <w:sz w:val="24"/>
          <w:szCs w:val="24"/>
        </w:rPr>
        <w:t>kelbimas</w:t>
      </w:r>
      <w:r w:rsidR="00C86519" w:rsidRPr="007935EC">
        <w:rPr>
          <w:rFonts w:ascii="Times New Roman" w:eastAsia="Calibri" w:hAnsi="Times New Roman" w:cs="Times New Roman"/>
          <w:sz w:val="24"/>
          <w:szCs w:val="24"/>
        </w:rPr>
        <w:t>;</w:t>
      </w:r>
    </w:p>
    <w:p w14:paraId="64137539" w14:textId="470A6AEE" w:rsidR="009F45C6" w:rsidRPr="007935EC" w:rsidRDefault="009F45C6" w:rsidP="00ED4A1C">
      <w:pPr>
        <w:pStyle w:val="Sraopastraipa"/>
        <w:numPr>
          <w:ilvl w:val="2"/>
          <w:numId w:val="5"/>
        </w:numPr>
        <w:spacing w:after="0" w:line="240" w:lineRule="auto"/>
        <w:ind w:left="0" w:firstLine="697"/>
        <w:jc w:val="both"/>
        <w:rPr>
          <w:rFonts w:ascii="Times New Roman" w:eastAsia="Calibri" w:hAnsi="Times New Roman" w:cs="Times New Roman"/>
          <w:b/>
          <w:bCs/>
          <w:sz w:val="24"/>
          <w:szCs w:val="24"/>
        </w:rPr>
      </w:pPr>
      <w:r w:rsidRPr="007935EC">
        <w:rPr>
          <w:rFonts w:ascii="Times New Roman" w:eastAsia="Calibri" w:hAnsi="Times New Roman" w:cs="Times New Roman"/>
          <w:b/>
          <w:bCs/>
          <w:sz w:val="24"/>
          <w:szCs w:val="24"/>
        </w:rPr>
        <w:t>Pirkimo sąlygos, kurias sudaro:</w:t>
      </w:r>
    </w:p>
    <w:p w14:paraId="40B53D07" w14:textId="2BF7B3D3" w:rsidR="001B7247" w:rsidRPr="007935EC" w:rsidRDefault="002E7A73" w:rsidP="00ED4A1C">
      <w:pPr>
        <w:pStyle w:val="Sraopastraipa"/>
        <w:numPr>
          <w:ilvl w:val="3"/>
          <w:numId w:val="5"/>
        </w:numPr>
        <w:spacing w:after="0" w:line="240" w:lineRule="auto"/>
        <w:ind w:left="0" w:firstLine="697"/>
        <w:jc w:val="both"/>
        <w:rPr>
          <w:rFonts w:ascii="Times New Roman" w:eastAsia="Calibri" w:hAnsi="Times New Roman" w:cs="Times New Roman"/>
          <w:sz w:val="24"/>
          <w:szCs w:val="24"/>
        </w:rPr>
      </w:pPr>
      <w:r w:rsidRPr="007935EC">
        <w:rPr>
          <w:rFonts w:ascii="Times New Roman" w:eastAsia="Calibri" w:hAnsi="Times New Roman" w:cs="Times New Roman"/>
          <w:sz w:val="24"/>
          <w:szCs w:val="24"/>
        </w:rPr>
        <w:t>b</w:t>
      </w:r>
      <w:r w:rsidR="001B7247" w:rsidRPr="007935EC">
        <w:rPr>
          <w:rFonts w:ascii="Times New Roman" w:eastAsia="Calibri" w:hAnsi="Times New Roman" w:cs="Times New Roman"/>
          <w:sz w:val="24"/>
          <w:szCs w:val="24"/>
        </w:rPr>
        <w:t xml:space="preserve">endrosios </w:t>
      </w:r>
      <w:r w:rsidR="008A41A8" w:rsidRPr="007935EC">
        <w:rPr>
          <w:rFonts w:ascii="Times New Roman" w:eastAsia="Calibri" w:hAnsi="Times New Roman" w:cs="Times New Roman"/>
          <w:sz w:val="24"/>
          <w:szCs w:val="24"/>
        </w:rPr>
        <w:t xml:space="preserve">pirkimo </w:t>
      </w:r>
      <w:r w:rsidR="001B7247" w:rsidRPr="007935EC">
        <w:rPr>
          <w:rFonts w:ascii="Times New Roman" w:eastAsia="Calibri" w:hAnsi="Times New Roman" w:cs="Times New Roman"/>
          <w:sz w:val="24"/>
          <w:szCs w:val="24"/>
        </w:rPr>
        <w:t>sąlygos</w:t>
      </w:r>
      <w:r w:rsidR="00DE4CF5" w:rsidRPr="007935EC">
        <w:rPr>
          <w:rFonts w:ascii="Times New Roman" w:eastAsia="Calibri" w:hAnsi="Times New Roman" w:cs="Times New Roman"/>
          <w:sz w:val="24"/>
          <w:szCs w:val="24"/>
        </w:rPr>
        <w:t>;</w:t>
      </w:r>
    </w:p>
    <w:p w14:paraId="2208FD08" w14:textId="7C458EE4" w:rsidR="004867B9" w:rsidRPr="007935EC" w:rsidRDefault="002E7A73" w:rsidP="00ED4A1C">
      <w:pPr>
        <w:pStyle w:val="Sraopastraipa"/>
        <w:numPr>
          <w:ilvl w:val="3"/>
          <w:numId w:val="5"/>
        </w:numPr>
        <w:spacing w:after="0" w:line="240" w:lineRule="auto"/>
        <w:ind w:left="0" w:firstLine="697"/>
        <w:jc w:val="both"/>
        <w:rPr>
          <w:rFonts w:ascii="Times New Roman" w:eastAsia="Calibri" w:hAnsi="Times New Roman" w:cs="Times New Roman"/>
          <w:sz w:val="24"/>
          <w:szCs w:val="24"/>
        </w:rPr>
      </w:pPr>
      <w:r w:rsidRPr="007935EC">
        <w:rPr>
          <w:rFonts w:ascii="Times New Roman" w:eastAsia="Calibri" w:hAnsi="Times New Roman" w:cs="Times New Roman"/>
          <w:sz w:val="24"/>
          <w:szCs w:val="24"/>
        </w:rPr>
        <w:t>s</w:t>
      </w:r>
      <w:r w:rsidR="001B7247" w:rsidRPr="007935EC">
        <w:rPr>
          <w:rFonts w:ascii="Times New Roman" w:eastAsia="Calibri" w:hAnsi="Times New Roman" w:cs="Times New Roman"/>
          <w:sz w:val="24"/>
          <w:szCs w:val="24"/>
        </w:rPr>
        <w:t xml:space="preserve">pecialiosios </w:t>
      </w:r>
      <w:r w:rsidR="008A41A8" w:rsidRPr="007935EC">
        <w:rPr>
          <w:rFonts w:ascii="Times New Roman" w:eastAsia="Calibri" w:hAnsi="Times New Roman" w:cs="Times New Roman"/>
          <w:sz w:val="24"/>
          <w:szCs w:val="24"/>
        </w:rPr>
        <w:t xml:space="preserve">pirkimo </w:t>
      </w:r>
      <w:r w:rsidR="001B7247" w:rsidRPr="007935EC">
        <w:rPr>
          <w:rFonts w:ascii="Times New Roman" w:eastAsia="Calibri" w:hAnsi="Times New Roman" w:cs="Times New Roman"/>
          <w:sz w:val="24"/>
          <w:szCs w:val="24"/>
        </w:rPr>
        <w:t>sąlygos</w:t>
      </w:r>
      <w:r w:rsidR="00512760" w:rsidRPr="007935EC">
        <w:rPr>
          <w:rFonts w:ascii="Times New Roman" w:eastAsia="Calibri" w:hAnsi="Times New Roman" w:cs="Times New Roman"/>
          <w:sz w:val="24"/>
          <w:szCs w:val="24"/>
        </w:rPr>
        <w:t>;</w:t>
      </w:r>
    </w:p>
    <w:p w14:paraId="0463236B" w14:textId="2AD31CE8" w:rsidR="00C619A2" w:rsidRPr="007935EC" w:rsidRDefault="00477694" w:rsidP="00ED4A1C">
      <w:pPr>
        <w:pStyle w:val="Sraopastraipa"/>
        <w:numPr>
          <w:ilvl w:val="3"/>
          <w:numId w:val="5"/>
        </w:numPr>
        <w:spacing w:after="0" w:line="240" w:lineRule="auto"/>
        <w:ind w:left="0" w:firstLine="697"/>
        <w:jc w:val="both"/>
        <w:rPr>
          <w:rFonts w:ascii="Times New Roman" w:eastAsia="Calibri" w:hAnsi="Times New Roman" w:cs="Times New Roman"/>
          <w:sz w:val="24"/>
          <w:szCs w:val="24"/>
        </w:rPr>
      </w:pPr>
      <w:r w:rsidRPr="007935EC">
        <w:rPr>
          <w:rFonts w:ascii="Times New Roman" w:eastAsia="Calibri" w:hAnsi="Times New Roman" w:cs="Times New Roman"/>
          <w:sz w:val="24"/>
          <w:szCs w:val="24"/>
        </w:rPr>
        <w:t>p</w:t>
      </w:r>
      <w:r w:rsidR="00C619A2" w:rsidRPr="007935EC">
        <w:rPr>
          <w:rFonts w:ascii="Times New Roman" w:eastAsia="Calibri" w:hAnsi="Times New Roman" w:cs="Times New Roman"/>
          <w:sz w:val="24"/>
          <w:szCs w:val="24"/>
        </w:rPr>
        <w:t>irkimo sąlygų priedai</w:t>
      </w:r>
      <w:r w:rsidR="008A41A8" w:rsidRPr="007935EC">
        <w:rPr>
          <w:rFonts w:ascii="Times New Roman" w:eastAsia="Calibri" w:hAnsi="Times New Roman" w:cs="Times New Roman"/>
          <w:sz w:val="24"/>
          <w:szCs w:val="24"/>
        </w:rPr>
        <w:t xml:space="preserve"> (jeigu taikoma)</w:t>
      </w:r>
      <w:r w:rsidR="006A7DB1" w:rsidRPr="007935EC">
        <w:rPr>
          <w:rFonts w:ascii="Times New Roman" w:eastAsia="Calibri" w:hAnsi="Times New Roman" w:cs="Times New Roman"/>
          <w:sz w:val="24"/>
          <w:szCs w:val="24"/>
        </w:rPr>
        <w:t>;</w:t>
      </w:r>
    </w:p>
    <w:p w14:paraId="1993FB9C" w14:textId="125E317C" w:rsidR="00D05666" w:rsidRPr="007935EC" w:rsidRDefault="00AE0B4A" w:rsidP="00ED4A1C">
      <w:pPr>
        <w:pStyle w:val="Sraopastraipa"/>
        <w:numPr>
          <w:ilvl w:val="2"/>
          <w:numId w:val="5"/>
        </w:numPr>
        <w:spacing w:after="0" w:line="240" w:lineRule="auto"/>
        <w:ind w:left="0" w:firstLine="697"/>
        <w:jc w:val="both"/>
        <w:rPr>
          <w:rFonts w:ascii="Times New Roman" w:eastAsia="Calibri" w:hAnsi="Times New Roman" w:cs="Times New Roman"/>
          <w:sz w:val="24"/>
          <w:szCs w:val="24"/>
        </w:rPr>
      </w:pPr>
      <w:r w:rsidRPr="007935EC">
        <w:rPr>
          <w:rFonts w:ascii="Times New Roman" w:eastAsia="Calibri" w:hAnsi="Times New Roman" w:cs="Times New Roman"/>
          <w:sz w:val="24"/>
          <w:szCs w:val="24"/>
        </w:rPr>
        <w:t>p</w:t>
      </w:r>
      <w:r w:rsidR="00D05666" w:rsidRPr="007935EC">
        <w:rPr>
          <w:rFonts w:ascii="Times New Roman" w:eastAsia="Calibri" w:hAnsi="Times New Roman" w:cs="Times New Roman"/>
          <w:sz w:val="24"/>
          <w:szCs w:val="24"/>
        </w:rPr>
        <w:t>irkimo dokumentų paaiškinimai (patikslinimai), taip pat atsakymai į tiekėjų klausimus (jeigu bus);</w:t>
      </w:r>
    </w:p>
    <w:p w14:paraId="43D92934" w14:textId="1EB4C8D7" w:rsidR="00101313" w:rsidRPr="007935EC" w:rsidRDefault="00FB66D2" w:rsidP="00ED4A1C">
      <w:pPr>
        <w:pStyle w:val="Sraopastraipa"/>
        <w:numPr>
          <w:ilvl w:val="2"/>
          <w:numId w:val="5"/>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visa </w:t>
      </w:r>
      <w:r w:rsidR="00101313" w:rsidRPr="007935EC">
        <w:rPr>
          <w:rFonts w:ascii="Times New Roman" w:hAnsi="Times New Roman" w:cs="Times New Roman"/>
          <w:sz w:val="24"/>
          <w:szCs w:val="24"/>
        </w:rPr>
        <w:t>kita</w:t>
      </w:r>
      <w:r w:rsidR="1ED9942D" w:rsidRPr="007935EC">
        <w:rPr>
          <w:rFonts w:ascii="Times New Roman" w:hAnsi="Times New Roman" w:cs="Times New Roman"/>
          <w:sz w:val="24"/>
          <w:szCs w:val="24"/>
        </w:rPr>
        <w:t xml:space="preserve"> </w:t>
      </w:r>
      <w:r w:rsidR="00AB1723" w:rsidRPr="007935EC">
        <w:rPr>
          <w:rFonts w:ascii="Times New Roman" w:hAnsi="Times New Roman" w:cs="Times New Roman"/>
          <w:sz w:val="24"/>
          <w:szCs w:val="24"/>
        </w:rPr>
        <w:t xml:space="preserve">perkančiosios organizacijos </w:t>
      </w:r>
      <w:r w:rsidR="00101313" w:rsidRPr="007935EC">
        <w:rPr>
          <w:rFonts w:ascii="Times New Roman" w:hAnsi="Times New Roman" w:cs="Times New Roman"/>
          <w:sz w:val="24"/>
          <w:szCs w:val="24"/>
        </w:rPr>
        <w:t>CVP IS priemonėmis pateikta informacija.</w:t>
      </w:r>
    </w:p>
    <w:p w14:paraId="286475B9" w14:textId="050131D0" w:rsidR="00FE5735" w:rsidRPr="007935EC" w:rsidRDefault="00FE5735" w:rsidP="00ED4A1C">
      <w:pPr>
        <w:pStyle w:val="Sraopastraipa"/>
        <w:numPr>
          <w:ilvl w:val="1"/>
          <w:numId w:val="5"/>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Jeigu yra prieštaravimų, neatitikimų tarp </w:t>
      </w:r>
      <w:r w:rsidR="00B21AC5" w:rsidRPr="007935EC">
        <w:rPr>
          <w:rFonts w:ascii="Times New Roman" w:hAnsi="Times New Roman" w:cs="Times New Roman"/>
          <w:sz w:val="24"/>
          <w:szCs w:val="24"/>
        </w:rPr>
        <w:t>s</w:t>
      </w:r>
      <w:r w:rsidRPr="007935EC">
        <w:rPr>
          <w:rFonts w:ascii="Times New Roman" w:hAnsi="Times New Roman" w:cs="Times New Roman"/>
          <w:sz w:val="24"/>
          <w:szCs w:val="24"/>
        </w:rPr>
        <w:t xml:space="preserve">kelbimo ir </w:t>
      </w:r>
      <w:r w:rsidR="001200CB" w:rsidRPr="007935EC">
        <w:rPr>
          <w:rFonts w:ascii="Times New Roman" w:hAnsi="Times New Roman" w:cs="Times New Roman"/>
          <w:sz w:val="24"/>
          <w:szCs w:val="24"/>
        </w:rPr>
        <w:t>p</w:t>
      </w:r>
      <w:r w:rsidRPr="007935EC">
        <w:rPr>
          <w:rFonts w:ascii="Times New Roman" w:hAnsi="Times New Roman" w:cs="Times New Roman"/>
          <w:sz w:val="24"/>
          <w:szCs w:val="24"/>
        </w:rPr>
        <w:t>irkimo sąlygų</w:t>
      </w:r>
      <w:r w:rsidR="00FB66D2" w:rsidRPr="007935EC">
        <w:rPr>
          <w:rFonts w:ascii="Times New Roman" w:hAnsi="Times New Roman" w:cs="Times New Roman"/>
          <w:sz w:val="24"/>
          <w:szCs w:val="24"/>
        </w:rPr>
        <w:t>,</w:t>
      </w:r>
      <w:r w:rsidRPr="007935EC">
        <w:rPr>
          <w:rFonts w:ascii="Times New Roman" w:hAnsi="Times New Roman" w:cs="Times New Roman"/>
          <w:sz w:val="24"/>
          <w:szCs w:val="24"/>
        </w:rPr>
        <w:t xml:space="preserve"> teisinga laikoma informacija, nurodyta </w:t>
      </w:r>
      <w:r w:rsidR="00386CCD" w:rsidRPr="007935EC">
        <w:rPr>
          <w:rFonts w:ascii="Times New Roman" w:hAnsi="Times New Roman" w:cs="Times New Roman"/>
          <w:sz w:val="24"/>
          <w:szCs w:val="24"/>
        </w:rPr>
        <w:t>s</w:t>
      </w:r>
      <w:r w:rsidRPr="007935EC">
        <w:rPr>
          <w:rFonts w:ascii="Times New Roman" w:hAnsi="Times New Roman" w:cs="Times New Roman"/>
          <w:sz w:val="24"/>
          <w:szCs w:val="24"/>
        </w:rPr>
        <w:t>kelbime.</w:t>
      </w:r>
    </w:p>
    <w:p w14:paraId="2002D949" w14:textId="14CE4C3A" w:rsidR="006A7DB1" w:rsidRPr="007935EC" w:rsidRDefault="006A7DB1" w:rsidP="00ED4A1C">
      <w:pPr>
        <w:pStyle w:val="Sraopastraipa"/>
        <w:numPr>
          <w:ilvl w:val="1"/>
          <w:numId w:val="5"/>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Jeigu yra prieštaravimų, neatitikimų tarp </w:t>
      </w:r>
      <w:r w:rsidR="0024111C" w:rsidRPr="007935EC">
        <w:rPr>
          <w:rFonts w:ascii="Times New Roman" w:hAnsi="Times New Roman" w:cs="Times New Roman"/>
          <w:sz w:val="24"/>
          <w:szCs w:val="24"/>
        </w:rPr>
        <w:t>s</w:t>
      </w:r>
      <w:r w:rsidRPr="007935EC">
        <w:rPr>
          <w:rFonts w:ascii="Times New Roman" w:hAnsi="Times New Roman" w:cs="Times New Roman"/>
          <w:sz w:val="24"/>
          <w:szCs w:val="24"/>
        </w:rPr>
        <w:t xml:space="preserve">pecialiųjų </w:t>
      </w:r>
      <w:r w:rsidR="00823FAD" w:rsidRPr="007935EC">
        <w:rPr>
          <w:rFonts w:ascii="Times New Roman" w:hAnsi="Times New Roman" w:cs="Times New Roman"/>
          <w:sz w:val="24"/>
          <w:szCs w:val="24"/>
        </w:rPr>
        <w:t xml:space="preserve">pirkimo </w:t>
      </w:r>
      <w:r w:rsidRPr="007935EC">
        <w:rPr>
          <w:rFonts w:ascii="Times New Roman" w:hAnsi="Times New Roman" w:cs="Times New Roman"/>
          <w:sz w:val="24"/>
          <w:szCs w:val="24"/>
        </w:rPr>
        <w:t xml:space="preserve">sąlygų ir </w:t>
      </w:r>
      <w:r w:rsidR="00C316C6" w:rsidRPr="007935EC">
        <w:rPr>
          <w:rFonts w:ascii="Times New Roman" w:hAnsi="Times New Roman" w:cs="Times New Roman"/>
          <w:sz w:val="24"/>
          <w:szCs w:val="24"/>
        </w:rPr>
        <w:t>b</w:t>
      </w:r>
      <w:r w:rsidRPr="007935EC">
        <w:rPr>
          <w:rFonts w:ascii="Times New Roman" w:hAnsi="Times New Roman" w:cs="Times New Roman"/>
          <w:sz w:val="24"/>
          <w:szCs w:val="24"/>
        </w:rPr>
        <w:t xml:space="preserve">endrųjų </w:t>
      </w:r>
      <w:r w:rsidR="00823FAD" w:rsidRPr="007935EC">
        <w:rPr>
          <w:rFonts w:ascii="Times New Roman" w:hAnsi="Times New Roman" w:cs="Times New Roman"/>
          <w:sz w:val="24"/>
          <w:szCs w:val="24"/>
        </w:rPr>
        <w:t xml:space="preserve">pirkimo </w:t>
      </w:r>
      <w:r w:rsidRPr="007935EC">
        <w:rPr>
          <w:rFonts w:ascii="Times New Roman" w:hAnsi="Times New Roman" w:cs="Times New Roman"/>
          <w:sz w:val="24"/>
          <w:szCs w:val="24"/>
        </w:rPr>
        <w:t xml:space="preserve">sąlygų, teisinga laikoma informacija, nurodyta </w:t>
      </w:r>
      <w:r w:rsidR="00C316C6" w:rsidRPr="007935EC">
        <w:rPr>
          <w:rFonts w:ascii="Times New Roman" w:hAnsi="Times New Roman" w:cs="Times New Roman"/>
          <w:sz w:val="24"/>
          <w:szCs w:val="24"/>
        </w:rPr>
        <w:t>s</w:t>
      </w:r>
      <w:r w:rsidRPr="007935EC">
        <w:rPr>
          <w:rFonts w:ascii="Times New Roman" w:hAnsi="Times New Roman" w:cs="Times New Roman"/>
          <w:sz w:val="24"/>
          <w:szCs w:val="24"/>
        </w:rPr>
        <w:t xml:space="preserve">pecialiosiose </w:t>
      </w:r>
      <w:r w:rsidR="00E87740" w:rsidRPr="007935EC">
        <w:rPr>
          <w:rFonts w:ascii="Times New Roman" w:hAnsi="Times New Roman" w:cs="Times New Roman"/>
          <w:sz w:val="24"/>
          <w:szCs w:val="24"/>
        </w:rPr>
        <w:t xml:space="preserve">pirkimo </w:t>
      </w:r>
      <w:r w:rsidRPr="007935EC">
        <w:rPr>
          <w:rFonts w:ascii="Times New Roman" w:hAnsi="Times New Roman" w:cs="Times New Roman"/>
          <w:sz w:val="24"/>
          <w:szCs w:val="24"/>
        </w:rPr>
        <w:t>sąlygose.</w:t>
      </w:r>
    </w:p>
    <w:p w14:paraId="528B20F6" w14:textId="1775CAF1" w:rsidR="00BA4234" w:rsidRPr="007935EC" w:rsidRDefault="00BA4234" w:rsidP="00ED4A1C">
      <w:pPr>
        <w:pStyle w:val="Sraopastraipa"/>
        <w:numPr>
          <w:ilvl w:val="1"/>
          <w:numId w:val="5"/>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Jeigu yra prieštaravimų, neatitikimų tarp </w:t>
      </w:r>
      <w:r w:rsidR="00206BEA" w:rsidRPr="007935EC">
        <w:rPr>
          <w:rFonts w:ascii="Times New Roman" w:hAnsi="Times New Roman" w:cs="Times New Roman"/>
          <w:sz w:val="24"/>
          <w:szCs w:val="24"/>
        </w:rPr>
        <w:t>specialiųjų p</w:t>
      </w:r>
      <w:r w:rsidRPr="007935EC">
        <w:rPr>
          <w:rFonts w:ascii="Times New Roman" w:hAnsi="Times New Roman" w:cs="Times New Roman"/>
          <w:sz w:val="24"/>
          <w:szCs w:val="24"/>
        </w:rPr>
        <w:t xml:space="preserve">irkimo sąlygų ir jų priedų, teisinga laikoma informacija, nurodyta </w:t>
      </w:r>
      <w:r w:rsidR="004E2AF3" w:rsidRPr="007935EC">
        <w:rPr>
          <w:rFonts w:ascii="Times New Roman" w:hAnsi="Times New Roman" w:cs="Times New Roman"/>
          <w:sz w:val="24"/>
          <w:szCs w:val="24"/>
        </w:rPr>
        <w:t>specialiosiose p</w:t>
      </w:r>
      <w:r w:rsidRPr="007935EC">
        <w:rPr>
          <w:rFonts w:ascii="Times New Roman" w:hAnsi="Times New Roman" w:cs="Times New Roman"/>
          <w:sz w:val="24"/>
          <w:szCs w:val="24"/>
        </w:rPr>
        <w:t>irkimo sąlygose.</w:t>
      </w:r>
    </w:p>
    <w:p w14:paraId="4F652963" w14:textId="4EA57F03" w:rsidR="00FE5735" w:rsidRPr="007935EC" w:rsidRDefault="6E6D04F6" w:rsidP="00ED4A1C">
      <w:pPr>
        <w:pStyle w:val="Sraopastraipa"/>
        <w:numPr>
          <w:ilvl w:val="1"/>
          <w:numId w:val="5"/>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Jeigu </w:t>
      </w:r>
      <w:r w:rsidR="00AA27C4" w:rsidRPr="007935EC">
        <w:rPr>
          <w:rFonts w:ascii="Times New Roman" w:hAnsi="Times New Roman" w:cs="Times New Roman"/>
          <w:sz w:val="24"/>
          <w:szCs w:val="24"/>
        </w:rPr>
        <w:t xml:space="preserve">perkančioji organizacija </w:t>
      </w:r>
      <w:r w:rsidRPr="007935EC">
        <w:rPr>
          <w:rFonts w:ascii="Times New Roman" w:hAnsi="Times New Roman" w:cs="Times New Roman"/>
          <w:sz w:val="24"/>
          <w:szCs w:val="24"/>
        </w:rPr>
        <w:t xml:space="preserve">patikslina </w:t>
      </w:r>
      <w:r w:rsidR="00AA27C4" w:rsidRPr="007935EC">
        <w:rPr>
          <w:rFonts w:ascii="Times New Roman" w:hAnsi="Times New Roman" w:cs="Times New Roman"/>
          <w:sz w:val="24"/>
          <w:szCs w:val="24"/>
        </w:rPr>
        <w:t>p</w:t>
      </w:r>
      <w:r w:rsidRPr="007935EC">
        <w:rPr>
          <w:rFonts w:ascii="Times New Roman" w:hAnsi="Times New Roman" w:cs="Times New Roman"/>
          <w:sz w:val="24"/>
          <w:szCs w:val="24"/>
        </w:rPr>
        <w:t xml:space="preserve">irkimo dokumentus, </w:t>
      </w:r>
      <w:r w:rsidR="6447A41F" w:rsidRPr="007935EC">
        <w:rPr>
          <w:rFonts w:ascii="Times New Roman" w:hAnsi="Times New Roman" w:cs="Times New Roman"/>
          <w:sz w:val="24"/>
          <w:szCs w:val="24"/>
        </w:rPr>
        <w:t>naujesni</w:t>
      </w:r>
      <w:r w:rsidR="42AF5299" w:rsidRPr="007935EC">
        <w:rPr>
          <w:rFonts w:ascii="Times New Roman" w:hAnsi="Times New Roman" w:cs="Times New Roman"/>
          <w:sz w:val="24"/>
          <w:szCs w:val="24"/>
        </w:rPr>
        <w:t xml:space="preserve"> pakeitimai turi pirmenybę prieš </w:t>
      </w:r>
      <w:r w:rsidR="386F1996" w:rsidRPr="007935EC">
        <w:rPr>
          <w:rFonts w:ascii="Times New Roman" w:hAnsi="Times New Roman" w:cs="Times New Roman"/>
          <w:sz w:val="24"/>
          <w:szCs w:val="24"/>
        </w:rPr>
        <w:t xml:space="preserve">ankstesnius </w:t>
      </w:r>
      <w:r w:rsidR="42AF5299" w:rsidRPr="007935EC">
        <w:rPr>
          <w:rFonts w:ascii="Times New Roman" w:hAnsi="Times New Roman" w:cs="Times New Roman"/>
          <w:sz w:val="24"/>
          <w:szCs w:val="24"/>
        </w:rPr>
        <w:t>pakeitimus</w:t>
      </w:r>
      <w:r w:rsidR="09317722" w:rsidRPr="007935EC">
        <w:rPr>
          <w:rFonts w:ascii="Times New Roman" w:hAnsi="Times New Roman" w:cs="Times New Roman"/>
          <w:sz w:val="24"/>
          <w:szCs w:val="24"/>
        </w:rPr>
        <w:t>.</w:t>
      </w:r>
      <w:r w:rsidR="42AF5299" w:rsidRPr="007935EC">
        <w:rPr>
          <w:rFonts w:ascii="Times New Roman" w:hAnsi="Times New Roman" w:cs="Times New Roman"/>
          <w:sz w:val="24"/>
          <w:szCs w:val="24"/>
        </w:rPr>
        <w:t xml:space="preserve"> </w:t>
      </w:r>
      <w:r w:rsidR="09317722" w:rsidRPr="007935EC">
        <w:rPr>
          <w:rFonts w:ascii="Times New Roman" w:hAnsi="Times New Roman" w:cs="Times New Roman"/>
          <w:sz w:val="24"/>
          <w:szCs w:val="24"/>
        </w:rPr>
        <w:t>Tiekėjai</w:t>
      </w:r>
      <w:r w:rsidRPr="007935EC">
        <w:rPr>
          <w:rFonts w:ascii="Times New Roman" w:hAnsi="Times New Roman" w:cs="Times New Roman"/>
          <w:sz w:val="24"/>
          <w:szCs w:val="24"/>
        </w:rPr>
        <w:t xml:space="preserve"> turi vadovautis naujausia paskelbta </w:t>
      </w:r>
      <w:r w:rsidR="00FA7E6D" w:rsidRPr="007935EC">
        <w:rPr>
          <w:rFonts w:ascii="Times New Roman" w:hAnsi="Times New Roman" w:cs="Times New Roman"/>
          <w:sz w:val="24"/>
          <w:szCs w:val="24"/>
        </w:rPr>
        <w:t>p</w:t>
      </w:r>
      <w:r w:rsidRPr="007935EC">
        <w:rPr>
          <w:rFonts w:ascii="Times New Roman" w:hAnsi="Times New Roman" w:cs="Times New Roman"/>
          <w:sz w:val="24"/>
          <w:szCs w:val="24"/>
        </w:rPr>
        <w:t>irkimo dokumentų versija</w:t>
      </w:r>
      <w:r w:rsidR="00673C67" w:rsidRPr="007935EC">
        <w:rPr>
          <w:rFonts w:ascii="Times New Roman" w:hAnsi="Times New Roman" w:cs="Times New Roman"/>
          <w:sz w:val="24"/>
          <w:szCs w:val="24"/>
        </w:rPr>
        <w:t xml:space="preserve"> ir naujausiais </w:t>
      </w:r>
      <w:r w:rsidR="00FA7E6D" w:rsidRPr="007935EC">
        <w:rPr>
          <w:rFonts w:ascii="Times New Roman" w:hAnsi="Times New Roman" w:cs="Times New Roman"/>
          <w:sz w:val="24"/>
          <w:szCs w:val="24"/>
        </w:rPr>
        <w:t>p</w:t>
      </w:r>
      <w:r w:rsidR="00B75AB0" w:rsidRPr="007935EC">
        <w:rPr>
          <w:rFonts w:ascii="Times New Roman" w:hAnsi="Times New Roman" w:cs="Times New Roman"/>
          <w:sz w:val="24"/>
          <w:szCs w:val="24"/>
        </w:rPr>
        <w:t>irkimo dokumentų paaiškinimais bei patikslinimais</w:t>
      </w:r>
      <w:r w:rsidR="6447A41F" w:rsidRPr="007935EC">
        <w:rPr>
          <w:rFonts w:ascii="Times New Roman" w:hAnsi="Times New Roman" w:cs="Times New Roman"/>
          <w:sz w:val="24"/>
          <w:szCs w:val="24"/>
        </w:rPr>
        <w:t>.</w:t>
      </w:r>
    </w:p>
    <w:p w14:paraId="68831151" w14:textId="6D7CA0F2" w:rsidR="009657AE" w:rsidRPr="007935EC" w:rsidRDefault="07A6C84A" w:rsidP="00ED4A1C">
      <w:pPr>
        <w:pStyle w:val="Sraopastraipa"/>
        <w:numPr>
          <w:ilvl w:val="1"/>
          <w:numId w:val="5"/>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 </w:t>
      </w:r>
      <w:r w:rsidR="00577DFE" w:rsidRPr="007935EC">
        <w:rPr>
          <w:rFonts w:ascii="Times New Roman" w:hAnsi="Times New Roman" w:cs="Times New Roman"/>
          <w:sz w:val="24"/>
          <w:szCs w:val="24"/>
        </w:rPr>
        <w:t xml:space="preserve">Perkančioji organizacija </w:t>
      </w:r>
      <w:r w:rsidR="00BF1DF4" w:rsidRPr="007935EC">
        <w:rPr>
          <w:rFonts w:ascii="Times New Roman" w:hAnsi="Times New Roman" w:cs="Times New Roman"/>
          <w:sz w:val="24"/>
          <w:szCs w:val="24"/>
        </w:rPr>
        <w:t xml:space="preserve">turi </w:t>
      </w:r>
      <w:r w:rsidR="47B82C3F" w:rsidRPr="007935EC">
        <w:rPr>
          <w:rFonts w:ascii="Times New Roman" w:hAnsi="Times New Roman" w:cs="Times New Roman"/>
          <w:sz w:val="24"/>
          <w:szCs w:val="24"/>
        </w:rPr>
        <w:t xml:space="preserve">teisę savo iniciatyva nutraukti pradėtas </w:t>
      </w:r>
      <w:r w:rsidR="00577DFE" w:rsidRPr="007935EC">
        <w:rPr>
          <w:rFonts w:ascii="Times New Roman" w:hAnsi="Times New Roman" w:cs="Times New Roman"/>
          <w:sz w:val="24"/>
          <w:szCs w:val="24"/>
        </w:rPr>
        <w:t>p</w:t>
      </w:r>
      <w:r w:rsidR="47B82C3F" w:rsidRPr="007935EC">
        <w:rPr>
          <w:rFonts w:ascii="Times New Roman" w:hAnsi="Times New Roman" w:cs="Times New Roman"/>
          <w:sz w:val="24"/>
          <w:szCs w:val="24"/>
        </w:rPr>
        <w:t xml:space="preserve">irkimo procedūras, jeigu </w:t>
      </w:r>
      <w:r w:rsidR="006A1A18" w:rsidRPr="007935EC">
        <w:rPr>
          <w:rFonts w:ascii="Times New Roman" w:hAnsi="Times New Roman" w:cs="Times New Roman"/>
          <w:sz w:val="24"/>
          <w:szCs w:val="24"/>
        </w:rPr>
        <w:t>atsirado apl</w:t>
      </w:r>
      <w:r w:rsidR="001C5D0E" w:rsidRPr="007935EC">
        <w:rPr>
          <w:rFonts w:ascii="Times New Roman" w:hAnsi="Times New Roman" w:cs="Times New Roman"/>
          <w:sz w:val="24"/>
          <w:szCs w:val="24"/>
        </w:rPr>
        <w:t>inkybių</w:t>
      </w:r>
      <w:r w:rsidR="005A5971" w:rsidRPr="007935EC">
        <w:rPr>
          <w:rFonts w:ascii="Times New Roman" w:hAnsi="Times New Roman" w:cs="Times New Roman"/>
          <w:sz w:val="24"/>
          <w:szCs w:val="24"/>
        </w:rPr>
        <w:t xml:space="preserve">, numatytų VPĮ </w:t>
      </w:r>
      <w:r w:rsidR="00B0737D" w:rsidRPr="007935EC">
        <w:rPr>
          <w:rFonts w:ascii="Times New Roman" w:hAnsi="Times New Roman" w:cs="Times New Roman"/>
          <w:sz w:val="24"/>
          <w:szCs w:val="24"/>
        </w:rPr>
        <w:t>29 straipsnio 4 dalyje</w:t>
      </w:r>
      <w:r w:rsidR="00677939" w:rsidRPr="007935EC">
        <w:rPr>
          <w:rFonts w:ascii="Times New Roman" w:hAnsi="Times New Roman" w:cs="Times New Roman"/>
          <w:sz w:val="24"/>
          <w:szCs w:val="24"/>
        </w:rPr>
        <w:t xml:space="preserve"> ir privalo nutraukti p</w:t>
      </w:r>
      <w:r w:rsidR="00D64799" w:rsidRPr="007935EC">
        <w:rPr>
          <w:rFonts w:ascii="Times New Roman" w:hAnsi="Times New Roman" w:cs="Times New Roman"/>
          <w:sz w:val="24"/>
          <w:szCs w:val="24"/>
        </w:rPr>
        <w:t xml:space="preserve">radėtas </w:t>
      </w:r>
      <w:r w:rsidR="00577DFE" w:rsidRPr="007935EC">
        <w:rPr>
          <w:rFonts w:ascii="Times New Roman" w:hAnsi="Times New Roman" w:cs="Times New Roman"/>
          <w:sz w:val="24"/>
          <w:szCs w:val="24"/>
        </w:rPr>
        <w:t>p</w:t>
      </w:r>
      <w:r w:rsidR="00D64799" w:rsidRPr="007935EC">
        <w:rPr>
          <w:rFonts w:ascii="Times New Roman" w:hAnsi="Times New Roman" w:cs="Times New Roman"/>
          <w:sz w:val="24"/>
          <w:szCs w:val="24"/>
        </w:rPr>
        <w:t>irkimo procedūras</w:t>
      </w:r>
      <w:r w:rsidR="00EE1FB7" w:rsidRPr="007935EC">
        <w:rPr>
          <w:rFonts w:ascii="Times New Roman" w:hAnsi="Times New Roman" w:cs="Times New Roman"/>
          <w:sz w:val="24"/>
          <w:szCs w:val="24"/>
        </w:rPr>
        <w:t>, jeigu atsirado aplinkybių</w:t>
      </w:r>
      <w:r w:rsidR="004351E2" w:rsidRPr="007935EC">
        <w:rPr>
          <w:rFonts w:ascii="Times New Roman" w:hAnsi="Times New Roman" w:cs="Times New Roman"/>
          <w:sz w:val="24"/>
          <w:szCs w:val="24"/>
        </w:rPr>
        <w:t xml:space="preserve">, numatytų </w:t>
      </w:r>
      <w:r w:rsidR="00F04AB5" w:rsidRPr="007935EC">
        <w:rPr>
          <w:rFonts w:ascii="Times New Roman" w:hAnsi="Times New Roman" w:cs="Times New Roman"/>
          <w:sz w:val="24"/>
          <w:szCs w:val="24"/>
        </w:rPr>
        <w:t xml:space="preserve">VPĮ 29 straipsnio 3 </w:t>
      </w:r>
      <w:r w:rsidR="00177B9E" w:rsidRPr="007935EC">
        <w:rPr>
          <w:rFonts w:ascii="Times New Roman" w:hAnsi="Times New Roman" w:cs="Times New Roman"/>
          <w:sz w:val="24"/>
          <w:szCs w:val="24"/>
        </w:rPr>
        <w:t>dalyje.</w:t>
      </w:r>
      <w:r w:rsidR="00EE1FB7" w:rsidRPr="007935EC">
        <w:rPr>
          <w:rFonts w:ascii="Times New Roman" w:hAnsi="Times New Roman" w:cs="Times New Roman"/>
          <w:sz w:val="24"/>
          <w:szCs w:val="24"/>
        </w:rPr>
        <w:t xml:space="preserve"> </w:t>
      </w:r>
    </w:p>
    <w:p w14:paraId="330E2B0E" w14:textId="3386FC92" w:rsidR="00B21AC5" w:rsidRPr="007935EC" w:rsidRDefault="0AC7DBFE" w:rsidP="00ED4A1C">
      <w:pPr>
        <w:pStyle w:val="Sraopastraipa"/>
        <w:numPr>
          <w:ilvl w:val="1"/>
          <w:numId w:val="5"/>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 </w:t>
      </w:r>
      <w:r w:rsidR="00DA2290" w:rsidRPr="007935EC">
        <w:rPr>
          <w:rFonts w:ascii="Times New Roman" w:hAnsi="Times New Roman" w:cs="Times New Roman"/>
          <w:sz w:val="24"/>
          <w:szCs w:val="24"/>
        </w:rPr>
        <w:t xml:space="preserve">Perkančioji organizacija </w:t>
      </w:r>
      <w:r w:rsidR="36CB7EF3" w:rsidRPr="007935EC">
        <w:rPr>
          <w:rFonts w:ascii="Times New Roman" w:hAnsi="Times New Roman" w:cs="Times New Roman"/>
          <w:sz w:val="24"/>
          <w:szCs w:val="24"/>
        </w:rPr>
        <w:t xml:space="preserve">neatlygina tiekėjui jokių išlaidų, susijusių su </w:t>
      </w:r>
      <w:r w:rsidR="00CE18DD" w:rsidRPr="007935EC">
        <w:rPr>
          <w:rFonts w:ascii="Times New Roman" w:hAnsi="Times New Roman" w:cs="Times New Roman"/>
          <w:sz w:val="24"/>
          <w:szCs w:val="24"/>
        </w:rPr>
        <w:t>p</w:t>
      </w:r>
      <w:r w:rsidR="36CB7EF3" w:rsidRPr="007935EC">
        <w:rPr>
          <w:rFonts w:ascii="Times New Roman" w:hAnsi="Times New Roman" w:cs="Times New Roman"/>
          <w:sz w:val="24"/>
          <w:szCs w:val="24"/>
        </w:rPr>
        <w:t xml:space="preserve">irkimo </w:t>
      </w:r>
      <w:r w:rsidR="00D65F96" w:rsidRPr="007935EC">
        <w:rPr>
          <w:rFonts w:ascii="Times New Roman" w:hAnsi="Times New Roman" w:cs="Times New Roman"/>
          <w:sz w:val="24"/>
          <w:szCs w:val="24"/>
        </w:rPr>
        <w:t xml:space="preserve">sąlygų </w:t>
      </w:r>
      <w:r w:rsidR="36CB7EF3" w:rsidRPr="007935EC">
        <w:rPr>
          <w:rFonts w:ascii="Times New Roman" w:hAnsi="Times New Roman" w:cs="Times New Roman"/>
          <w:sz w:val="24"/>
          <w:szCs w:val="24"/>
        </w:rPr>
        <w:t xml:space="preserve">gavimu, </w:t>
      </w:r>
      <w:r w:rsidR="00D65F96" w:rsidRPr="007935EC">
        <w:rPr>
          <w:rFonts w:ascii="Times New Roman" w:hAnsi="Times New Roman" w:cs="Times New Roman"/>
          <w:sz w:val="24"/>
          <w:szCs w:val="24"/>
        </w:rPr>
        <w:t>p</w:t>
      </w:r>
      <w:r w:rsidR="36CB7EF3" w:rsidRPr="007935EC">
        <w:rPr>
          <w:rFonts w:ascii="Times New Roman" w:hAnsi="Times New Roman" w:cs="Times New Roman"/>
          <w:sz w:val="24"/>
          <w:szCs w:val="24"/>
        </w:rPr>
        <w:t xml:space="preserve">asiūlymų rengimu ir pan., įskaitant ir išlaidas, patiriamas dėl to, kad vadovaudamasi VPĮ nuostatomis </w:t>
      </w:r>
      <w:r w:rsidR="5A94E0C0" w:rsidRPr="007935EC">
        <w:rPr>
          <w:rFonts w:ascii="Times New Roman" w:hAnsi="Times New Roman" w:cs="Times New Roman"/>
          <w:sz w:val="24"/>
          <w:szCs w:val="24"/>
        </w:rPr>
        <w:t xml:space="preserve"> </w:t>
      </w:r>
      <w:r w:rsidR="004232C1" w:rsidRPr="007935EC">
        <w:rPr>
          <w:rFonts w:ascii="Times New Roman" w:hAnsi="Times New Roman" w:cs="Times New Roman"/>
          <w:sz w:val="24"/>
          <w:szCs w:val="24"/>
        </w:rPr>
        <w:t xml:space="preserve">perkančioji organizacija </w:t>
      </w:r>
      <w:r w:rsidR="00C23678" w:rsidRPr="007935EC">
        <w:rPr>
          <w:rFonts w:ascii="Times New Roman" w:hAnsi="Times New Roman" w:cs="Times New Roman"/>
          <w:sz w:val="24"/>
          <w:szCs w:val="24"/>
        </w:rPr>
        <w:t xml:space="preserve">nutraukė </w:t>
      </w:r>
      <w:r w:rsidR="00AA6217" w:rsidRPr="007935EC">
        <w:rPr>
          <w:rFonts w:ascii="Times New Roman" w:hAnsi="Times New Roman" w:cs="Times New Roman"/>
          <w:sz w:val="24"/>
          <w:szCs w:val="24"/>
        </w:rPr>
        <w:t>p</w:t>
      </w:r>
      <w:r w:rsidR="36CB7EF3" w:rsidRPr="007935EC">
        <w:rPr>
          <w:rFonts w:ascii="Times New Roman" w:hAnsi="Times New Roman" w:cs="Times New Roman"/>
          <w:sz w:val="24"/>
          <w:szCs w:val="24"/>
        </w:rPr>
        <w:t>irkimo procedūras.</w:t>
      </w:r>
    </w:p>
    <w:p w14:paraId="237ABB52" w14:textId="01FF2BEB" w:rsidR="00E6293F" w:rsidRPr="007935EC" w:rsidRDefault="371FF879" w:rsidP="00ED4A1C">
      <w:pPr>
        <w:pStyle w:val="Sraopastraipa"/>
        <w:numPr>
          <w:ilvl w:val="1"/>
          <w:numId w:val="5"/>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Pirkime taikomi terminai pateikiami</w:t>
      </w:r>
      <w:r w:rsidR="004E6F73" w:rsidRPr="007935EC">
        <w:rPr>
          <w:rFonts w:ascii="Times New Roman" w:hAnsi="Times New Roman" w:cs="Times New Roman"/>
          <w:sz w:val="24"/>
          <w:szCs w:val="24"/>
        </w:rPr>
        <w:t xml:space="preserve"> s</w:t>
      </w:r>
      <w:r w:rsidR="009542FB" w:rsidRPr="007935EC">
        <w:rPr>
          <w:rFonts w:ascii="Times New Roman" w:hAnsi="Times New Roman" w:cs="Times New Roman"/>
          <w:sz w:val="24"/>
          <w:szCs w:val="24"/>
        </w:rPr>
        <w:t>pecialiosiose pirkimo sąlygose</w:t>
      </w:r>
      <w:r w:rsidR="5E10E8C5" w:rsidRPr="007935EC">
        <w:rPr>
          <w:rFonts w:ascii="Times New Roman" w:hAnsi="Times New Roman" w:cs="Times New Roman"/>
          <w:sz w:val="24"/>
          <w:szCs w:val="24"/>
        </w:rPr>
        <w:t>.</w:t>
      </w:r>
    </w:p>
    <w:p w14:paraId="634DD1A0" w14:textId="2951B26D" w:rsidR="009519AF" w:rsidRPr="007935EC" w:rsidRDefault="009519AF" w:rsidP="00ED4A1C">
      <w:pPr>
        <w:pStyle w:val="Sraopastraipa"/>
        <w:numPr>
          <w:ilvl w:val="1"/>
          <w:numId w:val="5"/>
        </w:numPr>
        <w:spacing w:after="0" w:line="240" w:lineRule="auto"/>
        <w:ind w:left="0" w:firstLine="709"/>
        <w:jc w:val="both"/>
        <w:rPr>
          <w:rFonts w:ascii="Times New Roman" w:hAnsi="Times New Roman" w:cs="Times New Roman"/>
          <w:sz w:val="24"/>
          <w:szCs w:val="24"/>
        </w:rPr>
      </w:pPr>
      <w:r w:rsidRPr="007935EC">
        <w:rPr>
          <w:rFonts w:ascii="Times New Roman" w:hAnsi="Times New Roman" w:cs="Times New Roman"/>
          <w:sz w:val="24"/>
          <w:szCs w:val="24"/>
        </w:rPr>
        <w:t xml:space="preserve">Perkančioji organizacija specialiosiose pirkimo sąlygose nurodo, ar ji taikys ir jei taikys – kokia apimtimi taikys nuostatas, susijusias su nacionaliniu saugumu. </w:t>
      </w:r>
    </w:p>
    <w:p w14:paraId="4584A792" w14:textId="3C546A69" w:rsidR="00E6293F" w:rsidRPr="007935EC" w:rsidRDefault="009542FB" w:rsidP="00ED4A1C">
      <w:pPr>
        <w:pStyle w:val="Sraopastraipa"/>
        <w:numPr>
          <w:ilvl w:val="1"/>
          <w:numId w:val="5"/>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Perkančioji organizacija </w:t>
      </w:r>
      <w:r w:rsidR="5E10E8C5" w:rsidRPr="007935EC">
        <w:rPr>
          <w:rFonts w:ascii="Times New Roman" w:hAnsi="Times New Roman" w:cs="Times New Roman"/>
          <w:sz w:val="24"/>
          <w:szCs w:val="24"/>
        </w:rPr>
        <w:t xml:space="preserve">laikys, kad visi </w:t>
      </w:r>
      <w:r w:rsidR="00D44687" w:rsidRPr="007935EC">
        <w:rPr>
          <w:rFonts w:ascii="Times New Roman" w:hAnsi="Times New Roman" w:cs="Times New Roman"/>
          <w:sz w:val="24"/>
          <w:szCs w:val="24"/>
        </w:rPr>
        <w:t xml:space="preserve">dalyviai </w:t>
      </w:r>
      <w:r w:rsidR="5E10E8C5" w:rsidRPr="007935EC">
        <w:rPr>
          <w:rFonts w:ascii="Times New Roman" w:hAnsi="Times New Roman" w:cs="Times New Roman"/>
          <w:sz w:val="24"/>
          <w:szCs w:val="24"/>
        </w:rPr>
        <w:t xml:space="preserve">yra susipažinę su </w:t>
      </w:r>
      <w:r w:rsidR="00D44687" w:rsidRPr="007935EC">
        <w:rPr>
          <w:rFonts w:ascii="Times New Roman" w:hAnsi="Times New Roman" w:cs="Times New Roman"/>
          <w:sz w:val="24"/>
          <w:szCs w:val="24"/>
        </w:rPr>
        <w:t xml:space="preserve">pirkimo sąlygomis </w:t>
      </w:r>
      <w:r w:rsidR="5E10E8C5" w:rsidRPr="007935EC">
        <w:rPr>
          <w:rFonts w:ascii="Times New Roman" w:hAnsi="Times New Roman" w:cs="Times New Roman"/>
          <w:sz w:val="24"/>
          <w:szCs w:val="24"/>
        </w:rPr>
        <w:t xml:space="preserve">ir su Lietuvos Respublikos teisės aktais, reglamentuojančiais viešuosius pirkimus, sutarčių sudarymą ir vykdymą, ir kitais teisės aktais, kurių nuostatos gali reglamentuoti bet kokius tarp </w:t>
      </w:r>
      <w:r w:rsidR="007C1934" w:rsidRPr="007935EC">
        <w:rPr>
          <w:rFonts w:ascii="Times New Roman" w:hAnsi="Times New Roman" w:cs="Times New Roman"/>
          <w:sz w:val="24"/>
          <w:szCs w:val="24"/>
        </w:rPr>
        <w:t xml:space="preserve">perkančiosios organizacijos </w:t>
      </w:r>
      <w:r w:rsidR="5E10E8C5" w:rsidRPr="007935EC">
        <w:rPr>
          <w:rFonts w:ascii="Times New Roman" w:hAnsi="Times New Roman" w:cs="Times New Roman"/>
          <w:sz w:val="24"/>
          <w:szCs w:val="24"/>
        </w:rPr>
        <w:t xml:space="preserve">ir tiekėjų susiklostančius santykius, kylančius iš, ar susijusius su </w:t>
      </w:r>
      <w:r w:rsidR="007C1934" w:rsidRPr="007935EC">
        <w:rPr>
          <w:rFonts w:ascii="Times New Roman" w:hAnsi="Times New Roman" w:cs="Times New Roman"/>
          <w:sz w:val="24"/>
          <w:szCs w:val="24"/>
        </w:rPr>
        <w:t>p</w:t>
      </w:r>
      <w:r w:rsidR="5E10E8C5" w:rsidRPr="007935EC">
        <w:rPr>
          <w:rFonts w:ascii="Times New Roman" w:hAnsi="Times New Roman" w:cs="Times New Roman"/>
          <w:sz w:val="24"/>
          <w:szCs w:val="24"/>
        </w:rPr>
        <w:t>irkimo procedūromis.</w:t>
      </w:r>
    </w:p>
    <w:p w14:paraId="23FBB8E9" w14:textId="77777777" w:rsidR="00E6293F" w:rsidRPr="007935EC" w:rsidRDefault="00E6293F" w:rsidP="00C42678">
      <w:pPr>
        <w:pStyle w:val="Sraopastraipa"/>
        <w:spacing w:after="0" w:line="300" w:lineRule="auto"/>
        <w:ind w:left="697"/>
        <w:rPr>
          <w:rFonts w:ascii="Times New Roman" w:hAnsi="Times New Roman" w:cs="Times New Roman"/>
          <w:sz w:val="24"/>
          <w:szCs w:val="24"/>
        </w:rPr>
      </w:pPr>
    </w:p>
    <w:p w14:paraId="5891333F" w14:textId="63F2633C" w:rsidR="003A2F4F" w:rsidRPr="007935EC" w:rsidRDefault="002072B1" w:rsidP="00994BD6">
      <w:pPr>
        <w:pStyle w:val="Antrat1"/>
        <w:numPr>
          <w:ilvl w:val="0"/>
          <w:numId w:val="8"/>
        </w:numPr>
        <w:tabs>
          <w:tab w:val="left" w:pos="567"/>
        </w:tabs>
        <w:spacing w:before="0" w:line="20" w:lineRule="atLeast"/>
        <w:ind w:hanging="3196"/>
        <w:contextualSpacing/>
        <w:rPr>
          <w:rFonts w:ascii="Times New Roman" w:hAnsi="Times New Roman" w:cs="Times New Roman"/>
          <w:b/>
          <w:bCs/>
          <w:color w:val="002060"/>
          <w:sz w:val="24"/>
          <w:szCs w:val="24"/>
        </w:rPr>
      </w:pPr>
      <w:bookmarkStart w:id="5" w:name="_Ref39426332"/>
      <w:bookmarkStart w:id="6" w:name="_Ref39426338"/>
      <w:bookmarkStart w:id="7" w:name="_Toc134703651"/>
      <w:r w:rsidRPr="007935EC">
        <w:rPr>
          <w:rFonts w:ascii="Times New Roman" w:hAnsi="Times New Roman" w:cs="Times New Roman"/>
          <w:b/>
          <w:bCs/>
          <w:color w:val="002060"/>
          <w:sz w:val="24"/>
          <w:szCs w:val="24"/>
        </w:rPr>
        <w:t>Pirkimo objektas</w:t>
      </w:r>
      <w:bookmarkEnd w:id="5"/>
      <w:bookmarkEnd w:id="6"/>
      <w:bookmarkEnd w:id="7"/>
    </w:p>
    <w:p w14:paraId="55201D9C" w14:textId="516A6533" w:rsidR="00665D82" w:rsidRPr="007935EC" w:rsidRDefault="50B1A35F" w:rsidP="00ED4A1C">
      <w:pPr>
        <w:pStyle w:val="Betarp"/>
        <w:numPr>
          <w:ilvl w:val="1"/>
          <w:numId w:val="8"/>
        </w:numPr>
        <w:ind w:left="0" w:firstLine="697"/>
        <w:contextualSpacing/>
        <w:jc w:val="both"/>
        <w:rPr>
          <w:rFonts w:ascii="Times New Roman" w:hAnsi="Times New Roman" w:cs="Times New Roman"/>
          <w:sz w:val="24"/>
          <w:szCs w:val="24"/>
        </w:rPr>
      </w:pPr>
      <w:r w:rsidRPr="007935EC">
        <w:rPr>
          <w:rFonts w:ascii="Times New Roman" w:hAnsi="Times New Roman" w:cs="Times New Roman"/>
          <w:sz w:val="24"/>
          <w:szCs w:val="24"/>
        </w:rPr>
        <w:t xml:space="preserve"> </w:t>
      </w:r>
      <w:r w:rsidR="00144473" w:rsidRPr="007935EC">
        <w:rPr>
          <w:rFonts w:ascii="Times New Roman" w:eastAsia="Calibri" w:hAnsi="Times New Roman" w:cs="Times New Roman"/>
          <w:sz w:val="24"/>
          <w:szCs w:val="24"/>
        </w:rPr>
        <w:t xml:space="preserve">Perkančiosios organizacijos </w:t>
      </w:r>
      <w:r w:rsidR="6FC40350" w:rsidRPr="007935EC">
        <w:rPr>
          <w:rFonts w:ascii="Times New Roman" w:eastAsia="Calibri" w:hAnsi="Times New Roman" w:cs="Times New Roman"/>
          <w:sz w:val="24"/>
          <w:szCs w:val="24"/>
        </w:rPr>
        <w:t xml:space="preserve">numatomas įsigyti </w:t>
      </w:r>
      <w:r w:rsidR="00D25E12" w:rsidRPr="007935EC">
        <w:rPr>
          <w:rFonts w:ascii="Times New Roman" w:eastAsia="Calibri" w:hAnsi="Times New Roman" w:cs="Times New Roman"/>
          <w:sz w:val="24"/>
          <w:szCs w:val="24"/>
        </w:rPr>
        <w:t>p</w:t>
      </w:r>
      <w:r w:rsidR="6FC40350" w:rsidRPr="007935EC">
        <w:rPr>
          <w:rFonts w:ascii="Times New Roman" w:eastAsia="Calibri" w:hAnsi="Times New Roman" w:cs="Times New Roman"/>
          <w:sz w:val="24"/>
          <w:szCs w:val="24"/>
        </w:rPr>
        <w:t>irkimo objektas aprašomas</w:t>
      </w:r>
      <w:r w:rsidR="00433B95" w:rsidRPr="007935EC">
        <w:rPr>
          <w:rFonts w:ascii="Times New Roman" w:eastAsia="Calibri" w:hAnsi="Times New Roman" w:cs="Times New Roman"/>
          <w:sz w:val="24"/>
          <w:szCs w:val="24"/>
        </w:rPr>
        <w:t>, reikalavimai jam nustatomi</w:t>
      </w:r>
      <w:r w:rsidR="6FC40350" w:rsidRPr="007935EC">
        <w:rPr>
          <w:rFonts w:ascii="Times New Roman" w:eastAsia="Calibri" w:hAnsi="Times New Roman" w:cs="Times New Roman"/>
          <w:sz w:val="24"/>
          <w:szCs w:val="24"/>
        </w:rPr>
        <w:t xml:space="preserve"> ir informacija </w:t>
      </w:r>
      <w:r w:rsidR="001E6538" w:rsidRPr="007935EC">
        <w:rPr>
          <w:rFonts w:ascii="Times New Roman" w:eastAsia="Calibri" w:hAnsi="Times New Roman" w:cs="Times New Roman"/>
          <w:sz w:val="24"/>
          <w:szCs w:val="24"/>
        </w:rPr>
        <w:t xml:space="preserve">dėl </w:t>
      </w:r>
      <w:r w:rsidR="007631DD" w:rsidRPr="007935EC">
        <w:rPr>
          <w:rFonts w:ascii="Times New Roman" w:eastAsia="Calibri" w:hAnsi="Times New Roman" w:cs="Times New Roman"/>
          <w:sz w:val="24"/>
          <w:szCs w:val="24"/>
        </w:rPr>
        <w:t>p</w:t>
      </w:r>
      <w:r w:rsidR="6FC40350" w:rsidRPr="007935EC">
        <w:rPr>
          <w:rFonts w:ascii="Times New Roman" w:eastAsia="Calibri" w:hAnsi="Times New Roman" w:cs="Times New Roman"/>
          <w:sz w:val="24"/>
          <w:szCs w:val="24"/>
        </w:rPr>
        <w:t xml:space="preserve">irkimo objekto </w:t>
      </w:r>
      <w:r w:rsidR="001E6538" w:rsidRPr="007935EC">
        <w:rPr>
          <w:rFonts w:ascii="Times New Roman" w:eastAsia="Calibri" w:hAnsi="Times New Roman" w:cs="Times New Roman"/>
          <w:sz w:val="24"/>
          <w:szCs w:val="24"/>
        </w:rPr>
        <w:t xml:space="preserve">skaidymo </w:t>
      </w:r>
      <w:r w:rsidR="6FC40350" w:rsidRPr="007935EC">
        <w:rPr>
          <w:rFonts w:ascii="Times New Roman" w:eastAsia="Calibri" w:hAnsi="Times New Roman" w:cs="Times New Roman"/>
          <w:sz w:val="24"/>
          <w:szCs w:val="24"/>
        </w:rPr>
        <w:t xml:space="preserve">į dalis pateikiama </w:t>
      </w:r>
      <w:r w:rsidR="00A366CB" w:rsidRPr="007935EC">
        <w:rPr>
          <w:rFonts w:ascii="Times New Roman" w:eastAsia="Calibri" w:hAnsi="Times New Roman" w:cs="Times New Roman"/>
          <w:sz w:val="24"/>
          <w:szCs w:val="24"/>
        </w:rPr>
        <w:t>s</w:t>
      </w:r>
      <w:r w:rsidR="6FC40350" w:rsidRPr="007935EC">
        <w:rPr>
          <w:rFonts w:ascii="Times New Roman" w:eastAsia="Calibri" w:hAnsi="Times New Roman" w:cs="Times New Roman"/>
          <w:sz w:val="24"/>
          <w:szCs w:val="24"/>
        </w:rPr>
        <w:t xml:space="preserve">pecialiosiose </w:t>
      </w:r>
      <w:r w:rsidR="007B718B" w:rsidRPr="007935EC">
        <w:rPr>
          <w:rFonts w:ascii="Times New Roman" w:eastAsia="Calibri" w:hAnsi="Times New Roman" w:cs="Times New Roman"/>
          <w:sz w:val="24"/>
          <w:szCs w:val="24"/>
        </w:rPr>
        <w:lastRenderedPageBreak/>
        <w:t xml:space="preserve">pirkimo </w:t>
      </w:r>
      <w:r w:rsidR="6FC40350" w:rsidRPr="007935EC">
        <w:rPr>
          <w:rFonts w:ascii="Times New Roman" w:eastAsia="Calibri" w:hAnsi="Times New Roman" w:cs="Times New Roman"/>
          <w:sz w:val="24"/>
          <w:szCs w:val="24"/>
        </w:rPr>
        <w:t>sąlygose.</w:t>
      </w:r>
      <w:r w:rsidR="12217D08" w:rsidRPr="007935EC">
        <w:rPr>
          <w:rFonts w:ascii="Times New Roman" w:hAnsi="Times New Roman" w:cs="Times New Roman"/>
          <w:sz w:val="24"/>
          <w:szCs w:val="24"/>
        </w:rPr>
        <w:t xml:space="preserve"> Jeigu </w:t>
      </w:r>
      <w:r w:rsidR="0069303B" w:rsidRPr="007935EC">
        <w:rPr>
          <w:rFonts w:ascii="Times New Roman" w:hAnsi="Times New Roman" w:cs="Times New Roman"/>
          <w:sz w:val="24"/>
          <w:szCs w:val="24"/>
        </w:rPr>
        <w:t>p</w:t>
      </w:r>
      <w:r w:rsidR="12217D08" w:rsidRPr="007935EC">
        <w:rPr>
          <w:rFonts w:ascii="Times New Roman" w:hAnsi="Times New Roman" w:cs="Times New Roman"/>
          <w:sz w:val="24"/>
          <w:szCs w:val="24"/>
        </w:rPr>
        <w:t xml:space="preserve">irkimas skaidomas į dalis, tiekėjų </w:t>
      </w:r>
      <w:r w:rsidR="0071395D" w:rsidRPr="007935EC">
        <w:rPr>
          <w:rFonts w:ascii="Times New Roman" w:hAnsi="Times New Roman" w:cs="Times New Roman"/>
          <w:sz w:val="24"/>
          <w:szCs w:val="24"/>
        </w:rPr>
        <w:t>pateikti p</w:t>
      </w:r>
      <w:r w:rsidR="386F1996" w:rsidRPr="007935EC">
        <w:rPr>
          <w:rFonts w:ascii="Times New Roman" w:hAnsi="Times New Roman" w:cs="Times New Roman"/>
          <w:sz w:val="24"/>
          <w:szCs w:val="24"/>
        </w:rPr>
        <w:t xml:space="preserve">asiūlymai </w:t>
      </w:r>
      <w:r w:rsidR="12217D08" w:rsidRPr="007935EC">
        <w:rPr>
          <w:rFonts w:ascii="Times New Roman" w:hAnsi="Times New Roman" w:cs="Times New Roman"/>
          <w:sz w:val="24"/>
          <w:szCs w:val="24"/>
        </w:rPr>
        <w:t xml:space="preserve">dėl kiekvienos jų priimami </w:t>
      </w:r>
      <w:r w:rsidR="00CF03C6" w:rsidRPr="007935EC">
        <w:rPr>
          <w:rFonts w:ascii="Times New Roman" w:hAnsi="Times New Roman" w:cs="Times New Roman"/>
          <w:sz w:val="24"/>
          <w:szCs w:val="24"/>
        </w:rPr>
        <w:t xml:space="preserve">ir vertinami </w:t>
      </w:r>
      <w:r w:rsidR="12217D08" w:rsidRPr="007935EC">
        <w:rPr>
          <w:rFonts w:ascii="Times New Roman" w:hAnsi="Times New Roman" w:cs="Times New Roman"/>
          <w:sz w:val="24"/>
          <w:szCs w:val="24"/>
        </w:rPr>
        <w:t>atskirai.</w:t>
      </w:r>
    </w:p>
    <w:p w14:paraId="51AB62DE" w14:textId="730799B0" w:rsidR="007972FF" w:rsidRPr="007935EC" w:rsidRDefault="00DD521B" w:rsidP="00ED4A1C">
      <w:pPr>
        <w:pStyle w:val="Betarp"/>
        <w:numPr>
          <w:ilvl w:val="1"/>
          <w:numId w:val="26"/>
        </w:numPr>
        <w:tabs>
          <w:tab w:val="left" w:pos="1276"/>
        </w:tabs>
        <w:ind w:left="0" w:firstLine="709"/>
        <w:contextualSpacing/>
        <w:jc w:val="both"/>
        <w:rPr>
          <w:rFonts w:ascii="Times New Roman" w:hAnsi="Times New Roman" w:cs="Times New Roman"/>
          <w:sz w:val="24"/>
          <w:szCs w:val="24"/>
        </w:rPr>
      </w:pPr>
      <w:r w:rsidRPr="007935EC">
        <w:rPr>
          <w:rFonts w:ascii="Times New Roman" w:hAnsi="Times New Roman" w:cs="Times New Roman"/>
          <w:sz w:val="24"/>
          <w:szCs w:val="24"/>
        </w:rPr>
        <w:t xml:space="preserve"> </w:t>
      </w:r>
      <w:r w:rsidRPr="007935EC">
        <w:rPr>
          <w:rStyle w:val="cf01"/>
          <w:rFonts w:ascii="Times New Roman" w:hAnsi="Times New Roman" w:cs="Times New Roman"/>
          <w:sz w:val="24"/>
          <w:szCs w:val="24"/>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7935EC" w:rsidRDefault="00AD487D" w:rsidP="00994BD6">
      <w:pPr>
        <w:pStyle w:val="Antrat1"/>
        <w:numPr>
          <w:ilvl w:val="0"/>
          <w:numId w:val="6"/>
        </w:numPr>
        <w:tabs>
          <w:tab w:val="left" w:pos="567"/>
        </w:tabs>
        <w:rPr>
          <w:rFonts w:ascii="Times New Roman" w:hAnsi="Times New Roman" w:cs="Times New Roman"/>
          <w:b/>
          <w:bCs/>
          <w:color w:val="002060"/>
          <w:sz w:val="24"/>
          <w:szCs w:val="24"/>
        </w:rPr>
      </w:pPr>
      <w:bookmarkStart w:id="8" w:name="_Ref38446847"/>
      <w:bookmarkStart w:id="9" w:name="_Ref38446850"/>
      <w:bookmarkStart w:id="10" w:name="_Toc134703652"/>
      <w:r w:rsidRPr="007935EC">
        <w:rPr>
          <w:rFonts w:ascii="Times New Roman" w:hAnsi="Times New Roman" w:cs="Times New Roman"/>
          <w:b/>
          <w:bCs/>
          <w:color w:val="002060"/>
          <w:sz w:val="24"/>
          <w:szCs w:val="24"/>
        </w:rPr>
        <w:t xml:space="preserve">Perkančiosios organizacijos </w:t>
      </w:r>
      <w:r w:rsidR="00E43498" w:rsidRPr="007935EC">
        <w:rPr>
          <w:rFonts w:ascii="Times New Roman" w:hAnsi="Times New Roman" w:cs="Times New Roman"/>
          <w:b/>
          <w:bCs/>
          <w:color w:val="002060"/>
          <w:sz w:val="24"/>
          <w:szCs w:val="24"/>
        </w:rPr>
        <w:t>ir tiekėjų bendravimo ir keitimosi informacija priemonės</w:t>
      </w:r>
      <w:bookmarkEnd w:id="8"/>
      <w:bookmarkEnd w:id="9"/>
      <w:bookmarkEnd w:id="10"/>
      <w:r w:rsidR="00E43498" w:rsidRPr="007935EC">
        <w:rPr>
          <w:rFonts w:ascii="Times New Roman" w:hAnsi="Times New Roman" w:cs="Times New Roman"/>
          <w:b/>
          <w:bCs/>
          <w:color w:val="002060"/>
          <w:sz w:val="24"/>
          <w:szCs w:val="24"/>
        </w:rPr>
        <w:t xml:space="preserve"> </w:t>
      </w:r>
    </w:p>
    <w:p w14:paraId="3E993B47" w14:textId="05D88CA7" w:rsidR="00223614" w:rsidRPr="007935EC" w:rsidRDefault="20C0C1E6" w:rsidP="00ED4A1C">
      <w:pPr>
        <w:pStyle w:val="Sraopastraipa"/>
        <w:numPr>
          <w:ilvl w:val="1"/>
          <w:numId w:val="6"/>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Informacija apie</w:t>
      </w:r>
      <w:r w:rsidR="00FF2D09" w:rsidRPr="007935EC">
        <w:rPr>
          <w:rFonts w:ascii="Times New Roman" w:hAnsi="Times New Roman" w:cs="Times New Roman"/>
          <w:sz w:val="24"/>
          <w:szCs w:val="24"/>
        </w:rPr>
        <w:t xml:space="preserve"> </w:t>
      </w:r>
      <w:r w:rsidR="0024093B" w:rsidRPr="007935EC">
        <w:rPr>
          <w:rFonts w:ascii="Times New Roman" w:hAnsi="Times New Roman" w:cs="Times New Roman"/>
          <w:sz w:val="24"/>
          <w:szCs w:val="24"/>
        </w:rPr>
        <w:t xml:space="preserve">perkančiosios organizacijos valstybės tarnautojų ar darbuotojų arba </w:t>
      </w:r>
      <w:r w:rsidR="00FF2D09" w:rsidRPr="007935EC">
        <w:rPr>
          <w:rFonts w:ascii="Times New Roman" w:hAnsi="Times New Roman" w:cs="Times New Roman"/>
          <w:sz w:val="24"/>
          <w:szCs w:val="24"/>
        </w:rPr>
        <w:t>pirkimo organizatorių arba</w:t>
      </w:r>
      <w:r w:rsidR="00BC22E5" w:rsidRPr="007935EC">
        <w:rPr>
          <w:rFonts w:ascii="Times New Roman" w:hAnsi="Times New Roman" w:cs="Times New Roman"/>
          <w:sz w:val="24"/>
          <w:szCs w:val="24"/>
        </w:rPr>
        <w:t xml:space="preserve"> </w:t>
      </w:r>
      <w:r w:rsidR="1E80DE1D" w:rsidRPr="007935EC">
        <w:rPr>
          <w:rFonts w:ascii="Times New Roman" w:hAnsi="Times New Roman" w:cs="Times New Roman"/>
          <w:sz w:val="24"/>
          <w:szCs w:val="24"/>
        </w:rPr>
        <w:t>Komisijos</w:t>
      </w:r>
      <w:r w:rsidR="004E6F73" w:rsidRPr="007935EC">
        <w:rPr>
          <w:rFonts w:ascii="Times New Roman" w:hAnsi="Times New Roman" w:cs="Times New Roman"/>
          <w:sz w:val="24"/>
          <w:szCs w:val="24"/>
        </w:rPr>
        <w:t xml:space="preserve"> </w:t>
      </w:r>
      <w:r w:rsidR="00F70270" w:rsidRPr="007935EC">
        <w:rPr>
          <w:rFonts w:ascii="Times New Roman" w:hAnsi="Times New Roman" w:cs="Times New Roman"/>
          <w:sz w:val="24"/>
          <w:szCs w:val="24"/>
        </w:rPr>
        <w:t>narių</w:t>
      </w:r>
      <w:r w:rsidRPr="007935EC">
        <w:rPr>
          <w:rFonts w:ascii="Times New Roman" w:hAnsi="Times New Roman" w:cs="Times New Roman"/>
          <w:sz w:val="24"/>
          <w:szCs w:val="24"/>
        </w:rPr>
        <w:t xml:space="preserve">, kurie įgalioti palaikyti tiesioginį ryšį su tiekėjais ir gauti iš jų (ne tarpininkų) pranešimus, susijusius su </w:t>
      </w:r>
      <w:r w:rsidR="00473891" w:rsidRPr="007935EC">
        <w:rPr>
          <w:rFonts w:ascii="Times New Roman" w:hAnsi="Times New Roman" w:cs="Times New Roman"/>
          <w:sz w:val="24"/>
          <w:szCs w:val="24"/>
        </w:rPr>
        <w:t>p</w:t>
      </w:r>
      <w:r w:rsidRPr="007935EC">
        <w:rPr>
          <w:rFonts w:ascii="Times New Roman" w:hAnsi="Times New Roman" w:cs="Times New Roman"/>
          <w:sz w:val="24"/>
          <w:szCs w:val="24"/>
        </w:rPr>
        <w:t xml:space="preserve">irkimo procedūromis, </w:t>
      </w:r>
      <w:r w:rsidR="00A352B9" w:rsidRPr="007935EC">
        <w:rPr>
          <w:rFonts w:ascii="Times New Roman" w:hAnsi="Times New Roman" w:cs="Times New Roman"/>
          <w:sz w:val="24"/>
          <w:szCs w:val="24"/>
        </w:rPr>
        <w:t xml:space="preserve">kontaktinė informacija </w:t>
      </w:r>
      <w:r w:rsidRPr="007935EC">
        <w:rPr>
          <w:rFonts w:ascii="Times New Roman" w:hAnsi="Times New Roman" w:cs="Times New Roman"/>
          <w:sz w:val="24"/>
          <w:szCs w:val="24"/>
        </w:rPr>
        <w:t xml:space="preserve">pateikta </w:t>
      </w:r>
      <w:r w:rsidR="00783F3E" w:rsidRPr="007935EC">
        <w:rPr>
          <w:rFonts w:ascii="Times New Roman" w:hAnsi="Times New Roman" w:cs="Times New Roman"/>
          <w:sz w:val="24"/>
          <w:szCs w:val="24"/>
        </w:rPr>
        <w:t>s</w:t>
      </w:r>
      <w:r w:rsidRPr="007935EC">
        <w:rPr>
          <w:rFonts w:ascii="Times New Roman" w:hAnsi="Times New Roman" w:cs="Times New Roman"/>
          <w:sz w:val="24"/>
          <w:szCs w:val="24"/>
        </w:rPr>
        <w:t>kelbim</w:t>
      </w:r>
      <w:r w:rsidR="0C4E9102" w:rsidRPr="007935EC">
        <w:rPr>
          <w:rFonts w:ascii="Times New Roman" w:hAnsi="Times New Roman" w:cs="Times New Roman"/>
          <w:sz w:val="24"/>
          <w:szCs w:val="24"/>
        </w:rPr>
        <w:t>e</w:t>
      </w:r>
      <w:r w:rsidRPr="007935EC">
        <w:rPr>
          <w:rFonts w:ascii="Times New Roman" w:hAnsi="Times New Roman" w:cs="Times New Roman"/>
          <w:sz w:val="24"/>
          <w:szCs w:val="24"/>
        </w:rPr>
        <w:t>.</w:t>
      </w:r>
    </w:p>
    <w:p w14:paraId="0BD1B9FC" w14:textId="7757B089" w:rsidR="00C47CE7" w:rsidRPr="007935EC" w:rsidRDefault="3560CDFC" w:rsidP="00ED4A1C">
      <w:pPr>
        <w:pStyle w:val="Sraopastraipa"/>
        <w:numPr>
          <w:ilvl w:val="1"/>
          <w:numId w:val="6"/>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Pirkimo </w:t>
      </w:r>
      <w:r w:rsidR="00767796" w:rsidRPr="007935EC">
        <w:rPr>
          <w:rFonts w:ascii="Times New Roman" w:hAnsi="Times New Roman" w:cs="Times New Roman"/>
          <w:sz w:val="24"/>
          <w:szCs w:val="24"/>
        </w:rPr>
        <w:t xml:space="preserve">dokumentai </w:t>
      </w:r>
      <w:r w:rsidRPr="007935EC">
        <w:rPr>
          <w:rFonts w:ascii="Times New Roman" w:hAnsi="Times New Roman" w:cs="Times New Roman"/>
          <w:sz w:val="24"/>
          <w:szCs w:val="24"/>
        </w:rPr>
        <w:t>ir jų paaiškinimai bei pap</w:t>
      </w:r>
      <w:r w:rsidR="0070567D">
        <w:rPr>
          <w:rFonts w:ascii="Times New Roman" w:hAnsi="Times New Roman" w:cs="Times New Roman"/>
          <w:sz w:val="24"/>
          <w:szCs w:val="24"/>
        </w:rPr>
        <w:t xml:space="preserve">ildymai skelbiami CVP IS. </w:t>
      </w:r>
      <w:r w:rsidR="00652CF4" w:rsidRPr="007935EC">
        <w:rPr>
          <w:rFonts w:ascii="Times New Roman" w:hAnsi="Times New Roman" w:cs="Times New Roman"/>
          <w:sz w:val="24"/>
          <w:szCs w:val="24"/>
        </w:rPr>
        <w:t xml:space="preserve">Perkančioji organizacija </w:t>
      </w:r>
      <w:r w:rsidRPr="007935EC">
        <w:rPr>
          <w:rFonts w:ascii="Times New Roman" w:hAnsi="Times New Roman" w:cs="Times New Roman"/>
          <w:sz w:val="24"/>
          <w:szCs w:val="24"/>
        </w:rPr>
        <w:t xml:space="preserve">neteikia tiekėjams </w:t>
      </w:r>
      <w:r w:rsidR="00652CF4" w:rsidRPr="007935EC">
        <w:rPr>
          <w:rFonts w:ascii="Times New Roman" w:hAnsi="Times New Roman" w:cs="Times New Roman"/>
          <w:sz w:val="24"/>
          <w:szCs w:val="24"/>
        </w:rPr>
        <w:t>p</w:t>
      </w:r>
      <w:r w:rsidRPr="007935EC">
        <w:rPr>
          <w:rFonts w:ascii="Times New Roman" w:hAnsi="Times New Roman" w:cs="Times New Roman"/>
          <w:sz w:val="24"/>
          <w:szCs w:val="24"/>
        </w:rPr>
        <w:t>irkimo dokumentų popierinio varianto. Tiekėjai tur</w:t>
      </w:r>
      <w:r w:rsidR="2C03A2F5" w:rsidRPr="007935EC">
        <w:rPr>
          <w:rFonts w:ascii="Times New Roman" w:hAnsi="Times New Roman" w:cs="Times New Roman"/>
          <w:sz w:val="24"/>
          <w:szCs w:val="24"/>
        </w:rPr>
        <w:t>i</w:t>
      </w:r>
      <w:r w:rsidRPr="007935EC">
        <w:rPr>
          <w:rFonts w:ascii="Times New Roman" w:hAnsi="Times New Roman" w:cs="Times New Roman"/>
          <w:sz w:val="24"/>
          <w:szCs w:val="24"/>
        </w:rPr>
        <w:t xml:space="preserve"> atidžiai stebėti CVP IS talpinamus </w:t>
      </w:r>
      <w:r w:rsidR="00DF7CC4" w:rsidRPr="007935EC">
        <w:rPr>
          <w:rFonts w:ascii="Times New Roman" w:hAnsi="Times New Roman" w:cs="Times New Roman"/>
          <w:sz w:val="24"/>
          <w:szCs w:val="24"/>
        </w:rPr>
        <w:t>p</w:t>
      </w:r>
      <w:r w:rsidRPr="007935EC">
        <w:rPr>
          <w:rFonts w:ascii="Times New Roman" w:hAnsi="Times New Roman" w:cs="Times New Roman"/>
          <w:sz w:val="24"/>
          <w:szCs w:val="24"/>
        </w:rPr>
        <w:t>irkimo dokumentų paaiškinimus bei papildymus</w:t>
      </w:r>
      <w:r w:rsidR="00AD579A" w:rsidRPr="007935EC">
        <w:rPr>
          <w:rFonts w:ascii="Times New Roman" w:hAnsi="Times New Roman" w:cs="Times New Roman"/>
          <w:sz w:val="24"/>
          <w:szCs w:val="24"/>
        </w:rPr>
        <w:t xml:space="preserve">, per CVP IS </w:t>
      </w:r>
      <w:r w:rsidR="00F0202F" w:rsidRPr="007935EC">
        <w:rPr>
          <w:rFonts w:ascii="Times New Roman" w:hAnsi="Times New Roman" w:cs="Times New Roman"/>
          <w:sz w:val="24"/>
          <w:szCs w:val="24"/>
        </w:rPr>
        <w:t>gautus pranešimus</w:t>
      </w:r>
      <w:r w:rsidRPr="007935EC">
        <w:rPr>
          <w:rFonts w:ascii="Times New Roman" w:hAnsi="Times New Roman" w:cs="Times New Roman"/>
          <w:sz w:val="24"/>
          <w:szCs w:val="24"/>
        </w:rPr>
        <w:t>.</w:t>
      </w:r>
    </w:p>
    <w:p w14:paraId="70DFD317" w14:textId="506E8E52" w:rsidR="00C47CE7" w:rsidRPr="007935EC" w:rsidRDefault="3560CDFC" w:rsidP="00ED4A1C">
      <w:pPr>
        <w:pStyle w:val="Sraopastraipa"/>
        <w:numPr>
          <w:ilvl w:val="1"/>
          <w:numId w:val="6"/>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Pirkime dalyvauti </w:t>
      </w:r>
      <w:r w:rsidR="0621DC15" w:rsidRPr="007935EC">
        <w:rPr>
          <w:rFonts w:ascii="Times New Roman" w:hAnsi="Times New Roman" w:cs="Times New Roman"/>
          <w:sz w:val="24"/>
          <w:szCs w:val="24"/>
        </w:rPr>
        <w:t xml:space="preserve">ir </w:t>
      </w:r>
      <w:r w:rsidR="00DF7CC4" w:rsidRPr="007935EC">
        <w:rPr>
          <w:rFonts w:ascii="Times New Roman" w:hAnsi="Times New Roman" w:cs="Times New Roman"/>
          <w:sz w:val="24"/>
          <w:szCs w:val="24"/>
        </w:rPr>
        <w:t>p</w:t>
      </w:r>
      <w:r w:rsidR="431ABBC3" w:rsidRPr="007935EC">
        <w:rPr>
          <w:rFonts w:ascii="Times New Roman" w:hAnsi="Times New Roman" w:cs="Times New Roman"/>
          <w:sz w:val="24"/>
          <w:szCs w:val="24"/>
        </w:rPr>
        <w:t xml:space="preserve">asiūlymus </w:t>
      </w:r>
      <w:r w:rsidR="0621DC15" w:rsidRPr="007935EC">
        <w:rPr>
          <w:rFonts w:ascii="Times New Roman" w:hAnsi="Times New Roman" w:cs="Times New Roman"/>
          <w:sz w:val="24"/>
          <w:szCs w:val="24"/>
        </w:rPr>
        <w:t xml:space="preserve">gali pateikti </w:t>
      </w:r>
      <w:r w:rsidRPr="007935EC">
        <w:rPr>
          <w:rFonts w:ascii="Times New Roman" w:hAnsi="Times New Roman" w:cs="Times New Roman"/>
          <w:sz w:val="24"/>
          <w:szCs w:val="24"/>
        </w:rPr>
        <w:t>tik CVP IS registruoti ti</w:t>
      </w:r>
      <w:r w:rsidR="2C03A2F5" w:rsidRPr="007935EC">
        <w:rPr>
          <w:rFonts w:ascii="Times New Roman" w:hAnsi="Times New Roman" w:cs="Times New Roman"/>
          <w:sz w:val="24"/>
          <w:szCs w:val="24"/>
        </w:rPr>
        <w:t>e</w:t>
      </w:r>
      <w:r w:rsidRPr="007935EC">
        <w:rPr>
          <w:rFonts w:ascii="Times New Roman" w:hAnsi="Times New Roman" w:cs="Times New Roman"/>
          <w:sz w:val="24"/>
          <w:szCs w:val="24"/>
        </w:rPr>
        <w:t>kėjai</w:t>
      </w:r>
      <w:r w:rsidR="29926BCD" w:rsidRPr="007935EC">
        <w:rPr>
          <w:rFonts w:ascii="Times New Roman" w:hAnsi="Times New Roman" w:cs="Times New Roman"/>
          <w:sz w:val="24"/>
          <w:szCs w:val="24"/>
        </w:rPr>
        <w:t>. Tiekėjai gali užsiregistruoti CVP</w:t>
      </w:r>
      <w:r w:rsidR="1B666498" w:rsidRPr="007935EC">
        <w:rPr>
          <w:rFonts w:ascii="Times New Roman" w:hAnsi="Times New Roman" w:cs="Times New Roman"/>
          <w:sz w:val="24"/>
          <w:szCs w:val="24"/>
        </w:rPr>
        <w:t xml:space="preserve"> </w:t>
      </w:r>
      <w:r w:rsidR="29926BCD" w:rsidRPr="007935EC">
        <w:rPr>
          <w:rFonts w:ascii="Times New Roman" w:hAnsi="Times New Roman" w:cs="Times New Roman"/>
          <w:sz w:val="24"/>
          <w:szCs w:val="24"/>
        </w:rPr>
        <w:t>IS</w:t>
      </w:r>
      <w:r w:rsidRPr="007935EC">
        <w:rPr>
          <w:rFonts w:ascii="Times New Roman" w:hAnsi="Times New Roman" w:cs="Times New Roman"/>
          <w:sz w:val="24"/>
          <w:szCs w:val="24"/>
        </w:rPr>
        <w:t xml:space="preserve"> adresu </w:t>
      </w:r>
    </w:p>
    <w:p w14:paraId="6CDC2233" w14:textId="27084523" w:rsidR="009122A7" w:rsidRPr="007935EC" w:rsidRDefault="0662769D" w:rsidP="00ED4A1C">
      <w:pPr>
        <w:pStyle w:val="Sraopastraipa"/>
        <w:numPr>
          <w:ilvl w:val="1"/>
          <w:numId w:val="6"/>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 </w:t>
      </w:r>
      <w:r w:rsidR="0080554F" w:rsidRPr="007935EC">
        <w:rPr>
          <w:rFonts w:ascii="Times New Roman" w:hAnsi="Times New Roman" w:cs="Times New Roman"/>
          <w:sz w:val="24"/>
          <w:szCs w:val="24"/>
        </w:rPr>
        <w:t xml:space="preserve">Perkančiosios organizacijos </w:t>
      </w:r>
      <w:r w:rsidR="04E01DAF" w:rsidRPr="007935EC">
        <w:rPr>
          <w:rFonts w:ascii="Times New Roman" w:hAnsi="Times New Roman" w:cs="Times New Roman"/>
          <w:sz w:val="24"/>
          <w:szCs w:val="24"/>
        </w:rPr>
        <w:t>ir tiekėjų bendravimas ir keitimasis informacija</w:t>
      </w:r>
      <w:r w:rsidR="04E01DAF" w:rsidRPr="007935EC">
        <w:rPr>
          <w:rFonts w:ascii="Times New Roman" w:hAnsi="Times New Roman" w:cs="Times New Roman"/>
          <w:color w:val="00B050"/>
          <w:sz w:val="24"/>
          <w:szCs w:val="24"/>
        </w:rPr>
        <w:t xml:space="preserve"> </w:t>
      </w:r>
      <w:r w:rsidR="04E01DAF" w:rsidRPr="007935EC">
        <w:rPr>
          <w:rFonts w:ascii="Times New Roman" w:hAnsi="Times New Roman" w:cs="Times New Roman"/>
          <w:sz w:val="24"/>
          <w:szCs w:val="24"/>
        </w:rPr>
        <w:t>vyksta naudojantis CVP</w:t>
      </w:r>
      <w:r w:rsidR="1B666498" w:rsidRPr="007935EC">
        <w:rPr>
          <w:rFonts w:ascii="Times New Roman" w:hAnsi="Times New Roman" w:cs="Times New Roman"/>
          <w:sz w:val="24"/>
          <w:szCs w:val="24"/>
        </w:rPr>
        <w:t xml:space="preserve"> </w:t>
      </w:r>
      <w:r w:rsidR="04E01DAF" w:rsidRPr="007935EC">
        <w:rPr>
          <w:rFonts w:ascii="Times New Roman" w:hAnsi="Times New Roman" w:cs="Times New Roman"/>
          <w:sz w:val="24"/>
          <w:szCs w:val="24"/>
        </w:rPr>
        <w:t>IS priemonėmis, išskyrus:</w:t>
      </w:r>
    </w:p>
    <w:p w14:paraId="5F3644FD" w14:textId="6736B755" w:rsidR="00EB35C1" w:rsidRPr="007935EC" w:rsidRDefault="420CBA29" w:rsidP="00ED4A1C">
      <w:pPr>
        <w:pStyle w:val="Sraopastraipa"/>
        <w:numPr>
          <w:ilvl w:val="2"/>
          <w:numId w:val="6"/>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jeigu mobilizacijos, karo ar nepaprastosios padėties atveju yra CVP IS pažeidimų, dėl kurių negalimas </w:t>
      </w:r>
      <w:r w:rsidR="14F4B640" w:rsidRPr="007935EC">
        <w:rPr>
          <w:rFonts w:ascii="Times New Roman" w:hAnsi="Times New Roman" w:cs="Times New Roman"/>
          <w:sz w:val="24"/>
          <w:szCs w:val="24"/>
        </w:rPr>
        <w:t xml:space="preserve"> </w:t>
      </w:r>
      <w:r w:rsidR="008956FF" w:rsidRPr="007935EC">
        <w:rPr>
          <w:rFonts w:ascii="Times New Roman" w:hAnsi="Times New Roman" w:cs="Times New Roman"/>
          <w:sz w:val="24"/>
          <w:szCs w:val="24"/>
        </w:rPr>
        <w:t xml:space="preserve">perkančiosios organizacijos </w:t>
      </w:r>
      <w:r w:rsidRPr="007935EC">
        <w:rPr>
          <w:rFonts w:ascii="Times New Roman" w:hAnsi="Times New Roman" w:cs="Times New Roman"/>
          <w:sz w:val="24"/>
          <w:szCs w:val="24"/>
        </w:rPr>
        <w:t>ir tiekėjo bendravimas ir keitimasis informacija naudojantis CVP IS;</w:t>
      </w:r>
    </w:p>
    <w:p w14:paraId="4542793F" w14:textId="7E032379" w:rsidR="005E711F" w:rsidRPr="007935EC" w:rsidRDefault="005E711F" w:rsidP="00ED4A1C">
      <w:pPr>
        <w:pStyle w:val="Sraopastraipa"/>
        <w:numPr>
          <w:ilvl w:val="2"/>
          <w:numId w:val="6"/>
        </w:numPr>
        <w:tabs>
          <w:tab w:val="left" w:pos="1418"/>
        </w:tabs>
        <w:spacing w:after="120" w:line="240" w:lineRule="auto"/>
        <w:ind w:left="0" w:firstLine="709"/>
        <w:jc w:val="both"/>
        <w:rPr>
          <w:rFonts w:ascii="Times New Roman" w:hAnsi="Times New Roman" w:cs="Times New Roman"/>
          <w:sz w:val="24"/>
          <w:szCs w:val="24"/>
        </w:rPr>
      </w:pPr>
      <w:r w:rsidRPr="007935EC">
        <w:rPr>
          <w:rFonts w:ascii="Times New Roman" w:hAnsi="Times New Roman" w:cs="Times New Roman"/>
          <w:color w:val="000000"/>
          <w:sz w:val="24"/>
          <w:szCs w:val="24"/>
        </w:rPr>
        <w:t>jei dėl pirkimo pobūdžio perkančiajai organizacijai reikia naudoti specialių informacinių sistemų priemones ir įrangą, kurios nėra visuotinai naudojamos.</w:t>
      </w:r>
    </w:p>
    <w:p w14:paraId="1338B87B" w14:textId="77777777" w:rsidR="00A67FF4" w:rsidRPr="007935EC" w:rsidRDefault="00A67FF4" w:rsidP="00ED4A1C">
      <w:pPr>
        <w:pStyle w:val="Sraopastraipa"/>
        <w:numPr>
          <w:ilvl w:val="1"/>
          <w:numId w:val="6"/>
        </w:numPr>
        <w:tabs>
          <w:tab w:val="left" w:pos="1134"/>
        </w:tabs>
        <w:spacing w:after="120" w:line="240" w:lineRule="auto"/>
        <w:ind w:left="0" w:firstLine="709"/>
        <w:jc w:val="both"/>
        <w:rPr>
          <w:rFonts w:ascii="Times New Roman" w:hAnsi="Times New Roman" w:cs="Times New Roman"/>
          <w:sz w:val="24"/>
          <w:szCs w:val="24"/>
        </w:rPr>
      </w:pPr>
      <w:r w:rsidRPr="007935EC">
        <w:rPr>
          <w:rFonts w:ascii="Times New Roman" w:hAnsi="Times New Roman" w:cs="Times New Roman"/>
          <w:color w:val="000000"/>
          <w:sz w:val="24"/>
          <w:szCs w:val="24"/>
        </w:rPr>
        <w:t>Pasirašant ar nutraukiant, vykdant ir keičiant sutartis, perkančiosios organizacijos ir tiekėjo bendravimas ir keitimasis informacija gali vykti ne CVP IS priemonėmis.</w:t>
      </w:r>
    </w:p>
    <w:p w14:paraId="7987B3AD" w14:textId="189AB514" w:rsidR="00F4529D" w:rsidRPr="007935EC" w:rsidRDefault="431ABBC3" w:rsidP="00ED4A1C">
      <w:pPr>
        <w:pStyle w:val="Sraopastraipa"/>
        <w:numPr>
          <w:ilvl w:val="1"/>
          <w:numId w:val="6"/>
        </w:numPr>
        <w:tabs>
          <w:tab w:val="left" w:pos="426"/>
        </w:tabs>
        <w:spacing w:after="0" w:line="240" w:lineRule="auto"/>
        <w:ind w:left="0" w:firstLine="709"/>
        <w:jc w:val="both"/>
        <w:rPr>
          <w:rFonts w:ascii="Times New Roman" w:hAnsi="Times New Roman" w:cs="Times New Roman"/>
          <w:sz w:val="24"/>
          <w:szCs w:val="24"/>
        </w:rPr>
      </w:pPr>
      <w:r w:rsidRPr="007935EC">
        <w:rPr>
          <w:rFonts w:ascii="Times New Roman" w:hAnsi="Times New Roman" w:cs="Times New Roman"/>
          <w:sz w:val="24"/>
          <w:szCs w:val="24"/>
        </w:rPr>
        <w:t xml:space="preserve">Pasiūlymai teikiami CVP IS priemonėmis. Instrukcija kaip pateikti </w:t>
      </w:r>
      <w:r w:rsidR="00AA6F3B" w:rsidRPr="007935EC">
        <w:rPr>
          <w:rFonts w:ascii="Times New Roman" w:hAnsi="Times New Roman" w:cs="Times New Roman"/>
          <w:sz w:val="24"/>
          <w:szCs w:val="24"/>
        </w:rPr>
        <w:t>p</w:t>
      </w:r>
      <w:r w:rsidRPr="007935EC">
        <w:rPr>
          <w:rFonts w:ascii="Times New Roman" w:hAnsi="Times New Roman" w:cs="Times New Roman"/>
          <w:sz w:val="24"/>
          <w:szCs w:val="24"/>
        </w:rPr>
        <w:t>asiūlymą skelbiama Viešųjų pirkimų tarnybos interneto svetainėje.</w:t>
      </w:r>
      <w:r w:rsidR="00F4529D" w:rsidRPr="007935EC">
        <w:rPr>
          <w:rStyle w:val="Puslapioinaosnuoroda"/>
          <w:rFonts w:ascii="Times New Roman" w:hAnsi="Times New Roman" w:cs="Times New Roman"/>
          <w:sz w:val="24"/>
          <w:szCs w:val="24"/>
        </w:rPr>
        <w:footnoteReference w:id="2"/>
      </w:r>
    </w:p>
    <w:p w14:paraId="7EF3EEB4" w14:textId="77CACAFD" w:rsidR="001B63BA" w:rsidRPr="007935EC" w:rsidRDefault="0D78E19B" w:rsidP="00ED4A1C">
      <w:pPr>
        <w:pStyle w:val="Sraopastraipa"/>
        <w:numPr>
          <w:ilvl w:val="1"/>
          <w:numId w:val="6"/>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Pasiūlymai pateikti CVP IS susirašinėjimo priemonėmis</w:t>
      </w:r>
      <w:r w:rsidR="52117EA8" w:rsidRPr="007935EC">
        <w:rPr>
          <w:rFonts w:ascii="Times New Roman" w:hAnsi="Times New Roman" w:cs="Times New Roman"/>
          <w:sz w:val="24"/>
          <w:szCs w:val="24"/>
        </w:rPr>
        <w:t xml:space="preserve"> nesilaikant </w:t>
      </w:r>
      <w:r w:rsidR="00E5093C" w:rsidRPr="007935EC">
        <w:rPr>
          <w:rFonts w:ascii="Times New Roman" w:hAnsi="Times New Roman" w:cs="Times New Roman"/>
          <w:sz w:val="24"/>
          <w:szCs w:val="24"/>
        </w:rPr>
        <w:t>b</w:t>
      </w:r>
      <w:r w:rsidR="52117EA8" w:rsidRPr="007935EC">
        <w:rPr>
          <w:rFonts w:ascii="Times New Roman" w:hAnsi="Times New Roman" w:cs="Times New Roman"/>
          <w:sz w:val="24"/>
          <w:szCs w:val="24"/>
        </w:rPr>
        <w:t xml:space="preserve">endrųjų </w:t>
      </w:r>
      <w:r w:rsidR="00695DA1" w:rsidRPr="007935EC">
        <w:rPr>
          <w:rFonts w:ascii="Times New Roman" w:hAnsi="Times New Roman" w:cs="Times New Roman"/>
          <w:sz w:val="24"/>
          <w:szCs w:val="24"/>
        </w:rPr>
        <w:t xml:space="preserve">pirkimo </w:t>
      </w:r>
      <w:r w:rsidR="52117EA8" w:rsidRPr="007935EC">
        <w:rPr>
          <w:rFonts w:ascii="Times New Roman" w:hAnsi="Times New Roman" w:cs="Times New Roman"/>
          <w:sz w:val="24"/>
          <w:szCs w:val="24"/>
        </w:rPr>
        <w:t>sąlygų 4.</w:t>
      </w:r>
      <w:r w:rsidR="0041598A" w:rsidRPr="007935EC">
        <w:rPr>
          <w:rFonts w:ascii="Times New Roman" w:hAnsi="Times New Roman" w:cs="Times New Roman"/>
          <w:sz w:val="24"/>
          <w:szCs w:val="24"/>
        </w:rPr>
        <w:t>6</w:t>
      </w:r>
      <w:r w:rsidR="52117EA8" w:rsidRPr="007935EC">
        <w:rPr>
          <w:rFonts w:ascii="Times New Roman" w:hAnsi="Times New Roman" w:cs="Times New Roman"/>
          <w:sz w:val="24"/>
          <w:szCs w:val="24"/>
        </w:rPr>
        <w:t xml:space="preserve"> punkto ir (ar) </w:t>
      </w:r>
      <w:r w:rsidR="00E5093C" w:rsidRPr="007935EC">
        <w:rPr>
          <w:rFonts w:ascii="Times New Roman" w:hAnsi="Times New Roman" w:cs="Times New Roman"/>
          <w:sz w:val="24"/>
          <w:szCs w:val="24"/>
        </w:rPr>
        <w:t>s</w:t>
      </w:r>
      <w:r w:rsidR="52117EA8" w:rsidRPr="007935EC">
        <w:rPr>
          <w:rFonts w:ascii="Times New Roman" w:hAnsi="Times New Roman" w:cs="Times New Roman"/>
          <w:sz w:val="24"/>
          <w:szCs w:val="24"/>
        </w:rPr>
        <w:t>pecialiosiose</w:t>
      </w:r>
      <w:r w:rsidR="00FC4020" w:rsidRPr="007935EC">
        <w:rPr>
          <w:rFonts w:ascii="Times New Roman" w:hAnsi="Times New Roman" w:cs="Times New Roman"/>
          <w:sz w:val="24"/>
          <w:szCs w:val="24"/>
        </w:rPr>
        <w:t xml:space="preserve"> pirkimo</w:t>
      </w:r>
      <w:r w:rsidR="52117EA8" w:rsidRPr="007935EC">
        <w:rPr>
          <w:rFonts w:ascii="Times New Roman" w:hAnsi="Times New Roman" w:cs="Times New Roman"/>
          <w:sz w:val="24"/>
          <w:szCs w:val="24"/>
        </w:rPr>
        <w:t xml:space="preserve"> sąlygose nustatytos teikimo tvarkos,</w:t>
      </w:r>
      <w:r w:rsidRPr="007935EC">
        <w:rPr>
          <w:rFonts w:ascii="Times New Roman" w:hAnsi="Times New Roman" w:cs="Times New Roman"/>
          <w:sz w:val="24"/>
          <w:szCs w:val="24"/>
        </w:rPr>
        <w:t xml:space="preserve"> </w:t>
      </w:r>
      <w:r w:rsidR="431ABBC3" w:rsidRPr="007935EC">
        <w:rPr>
          <w:rFonts w:ascii="Times New Roman" w:hAnsi="Times New Roman" w:cs="Times New Roman"/>
          <w:sz w:val="24"/>
          <w:szCs w:val="24"/>
        </w:rPr>
        <w:t xml:space="preserve">bus laikomi negautais ir </w:t>
      </w:r>
      <w:r w:rsidRPr="007935EC">
        <w:rPr>
          <w:rFonts w:ascii="Times New Roman" w:hAnsi="Times New Roman" w:cs="Times New Roman"/>
          <w:sz w:val="24"/>
          <w:szCs w:val="24"/>
        </w:rPr>
        <w:t>nebus vertinami. Pasiūlymai pateikti ne CVP IS priemonėmis (pvz. popierinėje laikmenoje vokuose) bus grąžinami tiekėjams, bus laikomi negautais ir nebus vertinami.</w:t>
      </w:r>
    </w:p>
    <w:p w14:paraId="593B9836" w14:textId="3E90A634" w:rsidR="001D7492" w:rsidRPr="007935EC" w:rsidRDefault="00414F26" w:rsidP="00994BD6">
      <w:pPr>
        <w:pStyle w:val="Antrat1"/>
        <w:numPr>
          <w:ilvl w:val="0"/>
          <w:numId w:val="6"/>
        </w:numPr>
        <w:tabs>
          <w:tab w:val="left" w:pos="567"/>
        </w:tabs>
        <w:spacing w:line="20" w:lineRule="atLeast"/>
        <w:ind w:left="0" w:firstLine="0"/>
        <w:contextualSpacing/>
        <w:rPr>
          <w:rFonts w:ascii="Times New Roman" w:hAnsi="Times New Roman" w:cs="Times New Roman"/>
          <w:b/>
          <w:bCs/>
          <w:color w:val="002060"/>
          <w:sz w:val="24"/>
          <w:szCs w:val="24"/>
        </w:rPr>
      </w:pPr>
      <w:bookmarkStart w:id="12" w:name="_Ref38446835"/>
      <w:bookmarkStart w:id="13" w:name="_Toc134703653"/>
      <w:r w:rsidRPr="007935EC">
        <w:rPr>
          <w:rFonts w:ascii="Times New Roman" w:hAnsi="Times New Roman" w:cs="Times New Roman"/>
          <w:b/>
          <w:bCs/>
          <w:color w:val="002060"/>
          <w:sz w:val="24"/>
          <w:szCs w:val="24"/>
        </w:rPr>
        <w:t>Pirkimo dokumentų paaiškinimai ir patikslinimai</w:t>
      </w:r>
      <w:bookmarkEnd w:id="12"/>
      <w:bookmarkEnd w:id="13"/>
      <w:r w:rsidRPr="007935EC">
        <w:rPr>
          <w:rFonts w:ascii="Times New Roman" w:hAnsi="Times New Roman" w:cs="Times New Roman"/>
          <w:b/>
          <w:bCs/>
          <w:color w:val="002060"/>
          <w:sz w:val="24"/>
          <w:szCs w:val="24"/>
        </w:rPr>
        <w:t xml:space="preserve"> </w:t>
      </w:r>
    </w:p>
    <w:p w14:paraId="3276A78A" w14:textId="150CD4C0" w:rsidR="004635E0" w:rsidRPr="007935EC" w:rsidRDefault="63316C82" w:rsidP="00ED4A1C">
      <w:pPr>
        <w:pStyle w:val="Sraopastraipa"/>
        <w:numPr>
          <w:ilvl w:val="1"/>
          <w:numId w:val="6"/>
        </w:numPr>
        <w:spacing w:after="0" w:line="240" w:lineRule="auto"/>
        <w:ind w:left="0" w:firstLine="697"/>
        <w:jc w:val="both"/>
        <w:rPr>
          <w:rFonts w:ascii="Times New Roman" w:hAnsi="Times New Roman" w:cs="Times New Roman"/>
          <w:sz w:val="24"/>
          <w:szCs w:val="24"/>
        </w:rPr>
      </w:pPr>
      <w:bookmarkStart w:id="14" w:name="_Ref37253797"/>
      <w:r w:rsidRPr="007935EC">
        <w:rPr>
          <w:rFonts w:ascii="Times New Roman" w:hAnsi="Times New Roman" w:cs="Times New Roman"/>
          <w:sz w:val="24"/>
          <w:szCs w:val="24"/>
        </w:rPr>
        <w:t xml:space="preserve">Tiekėjai </w:t>
      </w:r>
      <w:r w:rsidR="00114C65" w:rsidRPr="007935EC">
        <w:rPr>
          <w:rFonts w:ascii="Times New Roman" w:hAnsi="Times New Roman" w:cs="Times New Roman"/>
          <w:sz w:val="24"/>
          <w:szCs w:val="24"/>
        </w:rPr>
        <w:t>bendrųjų p</w:t>
      </w:r>
      <w:r w:rsidR="2995DF84" w:rsidRPr="007935EC">
        <w:rPr>
          <w:rFonts w:ascii="Times New Roman" w:hAnsi="Times New Roman" w:cs="Times New Roman"/>
          <w:sz w:val="24"/>
          <w:szCs w:val="24"/>
        </w:rPr>
        <w:t xml:space="preserve">irkimo sąlygų </w:t>
      </w:r>
      <w:r w:rsidR="00135DA4" w:rsidRPr="007935EC">
        <w:rPr>
          <w:rFonts w:ascii="Times New Roman" w:hAnsi="Times New Roman" w:cs="Times New Roman"/>
          <w:sz w:val="24"/>
          <w:szCs w:val="24"/>
        </w:rPr>
        <w:t>4</w:t>
      </w:r>
      <w:r w:rsidR="5352A109" w:rsidRPr="007935EC">
        <w:rPr>
          <w:rFonts w:ascii="Times New Roman" w:hAnsi="Times New Roman" w:cs="Times New Roman"/>
          <w:sz w:val="24"/>
          <w:szCs w:val="24"/>
        </w:rPr>
        <w:t xml:space="preserve"> </w:t>
      </w:r>
      <w:r w:rsidR="2995DF84" w:rsidRPr="007935EC">
        <w:rPr>
          <w:rFonts w:ascii="Times New Roman" w:hAnsi="Times New Roman" w:cs="Times New Roman"/>
          <w:sz w:val="24"/>
          <w:szCs w:val="24"/>
        </w:rPr>
        <w:t>skyriuje</w:t>
      </w:r>
      <w:r w:rsidR="00B51325" w:rsidRPr="007935EC">
        <w:rPr>
          <w:rFonts w:ascii="Times New Roman" w:hAnsi="Times New Roman" w:cs="Times New Roman"/>
          <w:sz w:val="24"/>
          <w:szCs w:val="24"/>
        </w:rPr>
        <w:t xml:space="preserve"> „</w:t>
      </w:r>
      <w:r w:rsidR="00387F07" w:rsidRPr="007935EC">
        <w:rPr>
          <w:rFonts w:ascii="Times New Roman" w:hAnsi="Times New Roman" w:cs="Times New Roman"/>
          <w:sz w:val="24"/>
          <w:szCs w:val="24"/>
        </w:rPr>
        <w:t xml:space="preserve">Perkančiosios organizacijos </w:t>
      </w:r>
      <w:r w:rsidR="00B51325" w:rsidRPr="007935EC">
        <w:rPr>
          <w:rFonts w:ascii="Times New Roman" w:hAnsi="Times New Roman" w:cs="Times New Roman"/>
          <w:sz w:val="24"/>
          <w:szCs w:val="24"/>
        </w:rPr>
        <w:t>ir tiekėjų bendravimo ir keitimosi informacija priemonės“</w:t>
      </w:r>
      <w:r w:rsidR="6AD0DD6F" w:rsidRPr="007935EC">
        <w:rPr>
          <w:rFonts w:ascii="Times New Roman" w:hAnsi="Times New Roman" w:cs="Times New Roman"/>
          <w:sz w:val="24"/>
          <w:szCs w:val="24"/>
        </w:rPr>
        <w:t xml:space="preserve"> </w:t>
      </w:r>
      <w:r w:rsidR="631B90AD" w:rsidRPr="007935EC">
        <w:rPr>
          <w:rFonts w:ascii="Times New Roman" w:hAnsi="Times New Roman" w:cs="Times New Roman"/>
          <w:sz w:val="24"/>
          <w:szCs w:val="24"/>
        </w:rPr>
        <w:t xml:space="preserve">ir </w:t>
      </w:r>
      <w:r w:rsidR="003C6F42" w:rsidRPr="007935EC">
        <w:rPr>
          <w:rFonts w:ascii="Times New Roman" w:hAnsi="Times New Roman" w:cs="Times New Roman"/>
          <w:sz w:val="24"/>
          <w:szCs w:val="24"/>
        </w:rPr>
        <w:t xml:space="preserve">specialiosiose pirkimo sąlygose </w:t>
      </w:r>
      <w:r w:rsidR="631B90AD" w:rsidRPr="007935EC">
        <w:rPr>
          <w:rFonts w:ascii="Times New Roman" w:hAnsi="Times New Roman" w:cs="Times New Roman"/>
          <w:sz w:val="24"/>
          <w:szCs w:val="24"/>
        </w:rPr>
        <w:t>nustatytomis priemonėmis ir terminais</w:t>
      </w:r>
      <w:r w:rsidRPr="007935EC">
        <w:rPr>
          <w:rFonts w:ascii="Times New Roman" w:hAnsi="Times New Roman" w:cs="Times New Roman"/>
          <w:sz w:val="24"/>
          <w:szCs w:val="24"/>
        </w:rPr>
        <w:t xml:space="preserve"> gali prašyti, kad </w:t>
      </w:r>
      <w:r w:rsidR="003C6F42" w:rsidRPr="007935EC">
        <w:rPr>
          <w:rFonts w:ascii="Times New Roman" w:hAnsi="Times New Roman" w:cs="Times New Roman"/>
          <w:sz w:val="24"/>
          <w:szCs w:val="24"/>
        </w:rPr>
        <w:t xml:space="preserve">perkančioji organizacija </w:t>
      </w:r>
      <w:r w:rsidRPr="007935EC">
        <w:rPr>
          <w:rFonts w:ascii="Times New Roman" w:hAnsi="Times New Roman" w:cs="Times New Roman"/>
          <w:sz w:val="24"/>
          <w:szCs w:val="24"/>
        </w:rPr>
        <w:t xml:space="preserve">paaiškintų </w:t>
      </w:r>
      <w:r w:rsidR="1D6954D3" w:rsidRPr="007935EC">
        <w:rPr>
          <w:rFonts w:ascii="Times New Roman" w:hAnsi="Times New Roman" w:cs="Times New Roman"/>
          <w:sz w:val="24"/>
          <w:szCs w:val="24"/>
        </w:rPr>
        <w:t xml:space="preserve">arba </w:t>
      </w:r>
      <w:r w:rsidR="641FBC0A" w:rsidRPr="007935EC">
        <w:rPr>
          <w:rFonts w:ascii="Times New Roman" w:hAnsi="Times New Roman" w:cs="Times New Roman"/>
          <w:sz w:val="24"/>
          <w:szCs w:val="24"/>
        </w:rPr>
        <w:t>patikslintų</w:t>
      </w:r>
      <w:r w:rsidR="1D6954D3" w:rsidRPr="007935EC">
        <w:rPr>
          <w:rFonts w:ascii="Times New Roman" w:hAnsi="Times New Roman" w:cs="Times New Roman"/>
          <w:sz w:val="24"/>
          <w:szCs w:val="24"/>
        </w:rPr>
        <w:t xml:space="preserve"> </w:t>
      </w:r>
      <w:r w:rsidR="00114C65" w:rsidRPr="007935EC">
        <w:rPr>
          <w:rFonts w:ascii="Times New Roman" w:hAnsi="Times New Roman" w:cs="Times New Roman"/>
          <w:sz w:val="24"/>
          <w:szCs w:val="24"/>
        </w:rPr>
        <w:t>p</w:t>
      </w:r>
      <w:r w:rsidRPr="007935EC">
        <w:rPr>
          <w:rFonts w:ascii="Times New Roman" w:hAnsi="Times New Roman" w:cs="Times New Roman"/>
          <w:sz w:val="24"/>
          <w:szCs w:val="24"/>
        </w:rPr>
        <w:t>irkimo dokumentus</w:t>
      </w:r>
      <w:bookmarkEnd w:id="14"/>
      <w:r w:rsidR="631B90AD" w:rsidRPr="007935EC">
        <w:rPr>
          <w:rFonts w:ascii="Times New Roman" w:hAnsi="Times New Roman" w:cs="Times New Roman"/>
          <w:sz w:val="24"/>
          <w:szCs w:val="24"/>
        </w:rPr>
        <w:t>.</w:t>
      </w:r>
    </w:p>
    <w:p w14:paraId="4A38A1DC" w14:textId="0FD008A0" w:rsidR="00946722" w:rsidRPr="007935EC" w:rsidRDefault="624C458A" w:rsidP="00ED4A1C">
      <w:pPr>
        <w:pStyle w:val="Sraopastraipa"/>
        <w:numPr>
          <w:ilvl w:val="1"/>
          <w:numId w:val="6"/>
        </w:numPr>
        <w:spacing w:after="0" w:line="240" w:lineRule="auto"/>
        <w:ind w:left="0" w:firstLine="697"/>
        <w:jc w:val="both"/>
        <w:rPr>
          <w:rFonts w:ascii="Times New Roman" w:hAnsi="Times New Roman" w:cs="Times New Roman"/>
          <w:sz w:val="24"/>
          <w:szCs w:val="24"/>
          <w:lang w:eastAsia="en-US"/>
        </w:rPr>
      </w:pPr>
      <w:r w:rsidRPr="007935EC">
        <w:rPr>
          <w:rFonts w:ascii="Times New Roman" w:eastAsia="Calibri" w:hAnsi="Times New Roman" w:cs="Times New Roman"/>
          <w:sz w:val="24"/>
          <w:szCs w:val="24"/>
        </w:rPr>
        <w:lastRenderedPageBreak/>
        <w:t>Tiekėjai tur</w:t>
      </w:r>
      <w:r w:rsidR="22D3BAEF" w:rsidRPr="007935EC">
        <w:rPr>
          <w:rFonts w:ascii="Times New Roman" w:eastAsia="Calibri" w:hAnsi="Times New Roman" w:cs="Times New Roman"/>
          <w:sz w:val="24"/>
          <w:szCs w:val="24"/>
        </w:rPr>
        <w:t>i</w:t>
      </w:r>
      <w:r w:rsidRPr="007935EC">
        <w:rPr>
          <w:rFonts w:ascii="Times New Roman" w:eastAsia="Calibri" w:hAnsi="Times New Roman" w:cs="Times New Roman"/>
          <w:sz w:val="24"/>
          <w:szCs w:val="24"/>
        </w:rPr>
        <w:t xml:space="preserve"> būti aktyvūs ir pateikti klausimus ar paprašyti paaiškinti </w:t>
      </w:r>
      <w:r w:rsidR="00582463" w:rsidRPr="007935EC">
        <w:rPr>
          <w:rFonts w:ascii="Times New Roman" w:eastAsia="Calibri" w:hAnsi="Times New Roman" w:cs="Times New Roman"/>
          <w:sz w:val="24"/>
          <w:szCs w:val="24"/>
        </w:rPr>
        <w:t>p</w:t>
      </w:r>
      <w:r w:rsidRPr="007935EC">
        <w:rPr>
          <w:rFonts w:ascii="Times New Roman" w:eastAsia="Calibri" w:hAnsi="Times New Roman" w:cs="Times New Roman"/>
          <w:sz w:val="24"/>
          <w:szCs w:val="24"/>
        </w:rPr>
        <w:t>irkimo dokumentus iš karto juos išanalizavę, atsižvelgdami į tai, kad terminas, skirtas pateikti klausimams ir prašymams, yra ribotas</w:t>
      </w:r>
      <w:r w:rsidR="0D78E19B" w:rsidRPr="007935EC">
        <w:rPr>
          <w:rFonts w:ascii="Times New Roman" w:eastAsia="Calibri" w:hAnsi="Times New Roman" w:cs="Times New Roman"/>
          <w:sz w:val="24"/>
          <w:szCs w:val="24"/>
        </w:rPr>
        <w:t>.</w:t>
      </w:r>
      <w:r w:rsidRPr="007935EC">
        <w:rPr>
          <w:rFonts w:ascii="Times New Roman" w:eastAsia="Calibri" w:hAnsi="Times New Roman" w:cs="Times New Roman"/>
          <w:sz w:val="24"/>
          <w:szCs w:val="24"/>
        </w:rPr>
        <w:t xml:space="preserve"> </w:t>
      </w:r>
    </w:p>
    <w:p w14:paraId="264FB851" w14:textId="70BE368B" w:rsidR="00DF7D38" w:rsidRPr="007935EC" w:rsidRDefault="50C8B2D8" w:rsidP="00ED4A1C">
      <w:pPr>
        <w:pStyle w:val="Sraopastraipa"/>
        <w:numPr>
          <w:ilvl w:val="1"/>
          <w:numId w:val="6"/>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Pirkimo dokumentų paaiškinimai ir patikslinimai skelbiami CVP IS priemonėmis ir siunčiami </w:t>
      </w:r>
      <w:r w:rsidR="2655D696" w:rsidRPr="007935EC">
        <w:rPr>
          <w:rFonts w:ascii="Times New Roman" w:hAnsi="Times New Roman" w:cs="Times New Roman"/>
          <w:sz w:val="24"/>
          <w:szCs w:val="24"/>
        </w:rPr>
        <w:t>prašymą</w:t>
      </w:r>
      <w:r w:rsidRPr="007935EC">
        <w:rPr>
          <w:rFonts w:ascii="Times New Roman" w:hAnsi="Times New Roman" w:cs="Times New Roman"/>
          <w:sz w:val="24"/>
          <w:szCs w:val="24"/>
        </w:rPr>
        <w:t xml:space="preserve"> pateikusiam bei visiems prie </w:t>
      </w:r>
      <w:r w:rsidR="00B229B1" w:rsidRPr="007935EC">
        <w:rPr>
          <w:rFonts w:ascii="Times New Roman" w:hAnsi="Times New Roman" w:cs="Times New Roman"/>
          <w:sz w:val="24"/>
          <w:szCs w:val="24"/>
        </w:rPr>
        <w:t>p</w:t>
      </w:r>
      <w:r w:rsidRPr="007935EC">
        <w:rPr>
          <w:rFonts w:ascii="Times New Roman" w:hAnsi="Times New Roman" w:cs="Times New Roman"/>
          <w:sz w:val="24"/>
          <w:szCs w:val="24"/>
        </w:rPr>
        <w:t>irkimo prisijungusiems tiekėjams</w:t>
      </w:r>
      <w:r w:rsidR="2655D696" w:rsidRPr="007935EC">
        <w:rPr>
          <w:rFonts w:ascii="Times New Roman" w:hAnsi="Times New Roman" w:cs="Times New Roman"/>
          <w:sz w:val="24"/>
          <w:szCs w:val="24"/>
        </w:rPr>
        <w:t>, neatskleidžiant prašymą pateikusio</w:t>
      </w:r>
      <w:r w:rsidR="5A8D4BBD" w:rsidRPr="007935EC">
        <w:rPr>
          <w:rFonts w:ascii="Times New Roman" w:hAnsi="Times New Roman" w:cs="Times New Roman"/>
          <w:sz w:val="24"/>
          <w:szCs w:val="24"/>
        </w:rPr>
        <w:t>jo</w:t>
      </w:r>
      <w:r w:rsidR="2655D696" w:rsidRPr="007935EC">
        <w:rPr>
          <w:rFonts w:ascii="Times New Roman" w:hAnsi="Times New Roman" w:cs="Times New Roman"/>
          <w:sz w:val="24"/>
          <w:szCs w:val="24"/>
        </w:rPr>
        <w:t xml:space="preserve"> </w:t>
      </w:r>
      <w:r w:rsidR="22D3BAEF" w:rsidRPr="007935EC">
        <w:rPr>
          <w:rFonts w:ascii="Times New Roman" w:hAnsi="Times New Roman" w:cs="Times New Roman"/>
          <w:sz w:val="24"/>
          <w:szCs w:val="24"/>
        </w:rPr>
        <w:t xml:space="preserve">tiekėjo </w:t>
      </w:r>
      <w:r w:rsidR="2655D696" w:rsidRPr="007935EC">
        <w:rPr>
          <w:rFonts w:ascii="Times New Roman" w:hAnsi="Times New Roman" w:cs="Times New Roman"/>
          <w:sz w:val="24"/>
          <w:szCs w:val="24"/>
        </w:rPr>
        <w:t>tapatybės</w:t>
      </w:r>
      <w:r w:rsidRPr="007935EC">
        <w:rPr>
          <w:rFonts w:ascii="Times New Roman" w:hAnsi="Times New Roman" w:cs="Times New Roman"/>
          <w:sz w:val="24"/>
          <w:szCs w:val="24"/>
        </w:rPr>
        <w:t xml:space="preserve">. Jei paaiškinimai ar patikslinimai teikiami </w:t>
      </w:r>
      <w:r w:rsidR="00AA4351" w:rsidRPr="007935EC">
        <w:rPr>
          <w:rFonts w:ascii="Times New Roman" w:hAnsi="Times New Roman" w:cs="Times New Roman"/>
          <w:sz w:val="24"/>
          <w:szCs w:val="24"/>
        </w:rPr>
        <w:t xml:space="preserve">perkančiosios organizacijos </w:t>
      </w:r>
      <w:r w:rsidRPr="007935EC">
        <w:rPr>
          <w:rFonts w:ascii="Times New Roman" w:hAnsi="Times New Roman" w:cs="Times New Roman"/>
          <w:sz w:val="24"/>
          <w:szCs w:val="24"/>
        </w:rPr>
        <w:t xml:space="preserve">iniciatyva, jie skelbiami CVP IS priemonėmis. </w:t>
      </w:r>
      <w:r w:rsidR="217A9352" w:rsidRPr="007935EC">
        <w:rPr>
          <w:rFonts w:ascii="Times New Roman" w:hAnsi="Times New Roman" w:cs="Times New Roman"/>
          <w:sz w:val="24"/>
          <w:szCs w:val="24"/>
        </w:rPr>
        <w:t xml:space="preserve">Tiekėjui, prieš teikiant </w:t>
      </w:r>
      <w:r w:rsidR="00BB5878" w:rsidRPr="007935EC">
        <w:rPr>
          <w:rFonts w:ascii="Times New Roman" w:hAnsi="Times New Roman" w:cs="Times New Roman"/>
          <w:sz w:val="24"/>
          <w:szCs w:val="24"/>
        </w:rPr>
        <w:t>p</w:t>
      </w:r>
      <w:r w:rsidR="007E4460" w:rsidRPr="007935EC">
        <w:rPr>
          <w:rFonts w:ascii="Times New Roman" w:hAnsi="Times New Roman" w:cs="Times New Roman"/>
          <w:sz w:val="24"/>
          <w:szCs w:val="24"/>
        </w:rPr>
        <w:t xml:space="preserve">asiūlymą </w:t>
      </w:r>
      <w:r w:rsidR="217A9352" w:rsidRPr="007935EC">
        <w:rPr>
          <w:rFonts w:ascii="Times New Roman" w:hAnsi="Times New Roman" w:cs="Times New Roman"/>
          <w:sz w:val="24"/>
          <w:szCs w:val="24"/>
        </w:rPr>
        <w:t xml:space="preserve">rekomenduojama pasitikrinti, ar </w:t>
      </w:r>
      <w:r w:rsidR="00BB5878" w:rsidRPr="007935EC">
        <w:rPr>
          <w:rFonts w:ascii="Times New Roman" w:hAnsi="Times New Roman" w:cs="Times New Roman"/>
          <w:sz w:val="24"/>
          <w:szCs w:val="24"/>
        </w:rPr>
        <w:t xml:space="preserve">perkančioji organizacija </w:t>
      </w:r>
      <w:r w:rsidR="217A9352" w:rsidRPr="007935EC">
        <w:rPr>
          <w:rFonts w:ascii="Times New Roman" w:hAnsi="Times New Roman" w:cs="Times New Roman"/>
          <w:sz w:val="24"/>
          <w:szCs w:val="24"/>
        </w:rPr>
        <w:t xml:space="preserve">nėra </w:t>
      </w:r>
      <w:r w:rsidR="00BB5878" w:rsidRPr="007935EC">
        <w:rPr>
          <w:rFonts w:ascii="Times New Roman" w:hAnsi="Times New Roman" w:cs="Times New Roman"/>
          <w:sz w:val="24"/>
          <w:szCs w:val="24"/>
        </w:rPr>
        <w:t xml:space="preserve">paskelbusi </w:t>
      </w:r>
      <w:r w:rsidR="00951D4E" w:rsidRPr="007935EC">
        <w:rPr>
          <w:rFonts w:ascii="Times New Roman" w:hAnsi="Times New Roman" w:cs="Times New Roman"/>
          <w:sz w:val="24"/>
          <w:szCs w:val="24"/>
        </w:rPr>
        <w:t>p</w:t>
      </w:r>
      <w:r w:rsidR="217A9352" w:rsidRPr="007935EC">
        <w:rPr>
          <w:rFonts w:ascii="Times New Roman" w:hAnsi="Times New Roman" w:cs="Times New Roman"/>
          <w:sz w:val="24"/>
          <w:szCs w:val="24"/>
        </w:rPr>
        <w:t>irkimo dokumentų paaiškinimų, patikslinimų</w:t>
      </w:r>
      <w:r w:rsidR="001A5DC7" w:rsidRPr="007935EC">
        <w:rPr>
          <w:rFonts w:ascii="Times New Roman" w:hAnsi="Times New Roman" w:cs="Times New Roman"/>
          <w:sz w:val="24"/>
          <w:szCs w:val="24"/>
        </w:rPr>
        <w:t xml:space="preserve">, </w:t>
      </w:r>
      <w:r w:rsidR="00F038E6" w:rsidRPr="007935EC">
        <w:rPr>
          <w:rFonts w:ascii="Times New Roman" w:hAnsi="Times New Roman" w:cs="Times New Roman"/>
          <w:sz w:val="24"/>
          <w:szCs w:val="24"/>
        </w:rPr>
        <w:t xml:space="preserve"> o ir jei tokių yra,</w:t>
      </w:r>
      <w:r w:rsidR="00DD1A0A" w:rsidRPr="007935EC">
        <w:rPr>
          <w:rFonts w:ascii="Times New Roman" w:hAnsi="Times New Roman" w:cs="Times New Roman"/>
          <w:sz w:val="24"/>
          <w:szCs w:val="24"/>
        </w:rPr>
        <w:t xml:space="preserve"> </w:t>
      </w:r>
      <w:r w:rsidR="001A5DC7" w:rsidRPr="007935EC">
        <w:rPr>
          <w:rStyle w:val="normaltextrun"/>
          <w:rFonts w:ascii="Times New Roman" w:hAnsi="Times New Roman" w:cs="Times New Roman"/>
          <w:color w:val="000000"/>
          <w:sz w:val="24"/>
          <w:szCs w:val="24"/>
          <w:shd w:val="clear" w:color="auto" w:fill="FFFFFF"/>
        </w:rPr>
        <w:t>pasitikrinti, ar anksčiau pateiktas pasiūlymas atitinka naujausius paskelbtus reikalavimus ir, ar reikia patikslinti pasiūlymą</w:t>
      </w:r>
      <w:r w:rsidR="217A9352" w:rsidRPr="007935EC">
        <w:rPr>
          <w:rFonts w:ascii="Times New Roman" w:hAnsi="Times New Roman" w:cs="Times New Roman"/>
          <w:sz w:val="24"/>
          <w:szCs w:val="24"/>
        </w:rPr>
        <w:t>.</w:t>
      </w:r>
    </w:p>
    <w:p w14:paraId="6F58BF0B" w14:textId="74A2E92A" w:rsidR="008C7B15" w:rsidRPr="007935EC" w:rsidRDefault="50C8B2D8" w:rsidP="00ED4A1C">
      <w:pPr>
        <w:pStyle w:val="Sraopastraipa"/>
        <w:numPr>
          <w:ilvl w:val="1"/>
          <w:numId w:val="6"/>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Jei </w:t>
      </w:r>
      <w:r w:rsidR="00262264" w:rsidRPr="007935EC">
        <w:rPr>
          <w:rFonts w:ascii="Times New Roman" w:hAnsi="Times New Roman" w:cs="Times New Roman"/>
          <w:sz w:val="24"/>
          <w:szCs w:val="24"/>
        </w:rPr>
        <w:t xml:space="preserve">perkančioji organizacija </w:t>
      </w:r>
      <w:r w:rsidRPr="007935EC">
        <w:rPr>
          <w:rFonts w:ascii="Times New Roman" w:hAnsi="Times New Roman" w:cs="Times New Roman"/>
          <w:sz w:val="24"/>
          <w:szCs w:val="24"/>
        </w:rPr>
        <w:t xml:space="preserve">paaiškinimų ar patikslinimų nepateikia iki </w:t>
      </w:r>
      <w:r w:rsidR="00262264" w:rsidRPr="007935EC">
        <w:rPr>
          <w:rFonts w:ascii="Times New Roman" w:hAnsi="Times New Roman" w:cs="Times New Roman"/>
          <w:sz w:val="24"/>
          <w:szCs w:val="24"/>
        </w:rPr>
        <w:t xml:space="preserve">specialiosiose pirkimo sąlygose </w:t>
      </w:r>
      <w:r w:rsidRPr="007935EC">
        <w:rPr>
          <w:rFonts w:ascii="Times New Roman" w:hAnsi="Times New Roman" w:cs="Times New Roman"/>
          <w:sz w:val="24"/>
          <w:szCs w:val="24"/>
          <w:lang w:eastAsia="en-US"/>
        </w:rPr>
        <w:t>nurodyto termino (</w:t>
      </w:r>
      <w:r w:rsidR="00FA42E3" w:rsidRPr="007935EC">
        <w:rPr>
          <w:rFonts w:ascii="Times New Roman" w:hAnsi="Times New Roman" w:cs="Times New Roman"/>
          <w:sz w:val="24"/>
          <w:szCs w:val="24"/>
          <w:lang w:eastAsia="en-US"/>
        </w:rPr>
        <w:t xml:space="preserve">tiekėjui </w:t>
      </w:r>
      <w:r w:rsidRPr="007935EC">
        <w:rPr>
          <w:rFonts w:ascii="Times New Roman" w:hAnsi="Times New Roman" w:cs="Times New Roman"/>
          <w:sz w:val="24"/>
          <w:szCs w:val="24"/>
          <w:lang w:eastAsia="en-US"/>
        </w:rPr>
        <w:t>laiku pateikus prašymą paaiškinti, patikslinti</w:t>
      </w:r>
      <w:r w:rsidR="5A8D4BBD" w:rsidRPr="007935EC">
        <w:rPr>
          <w:rFonts w:ascii="Times New Roman" w:hAnsi="Times New Roman" w:cs="Times New Roman"/>
          <w:sz w:val="24"/>
          <w:szCs w:val="24"/>
          <w:lang w:eastAsia="en-US"/>
        </w:rPr>
        <w:t xml:space="preserve"> arba, kai informacija tikslinama </w:t>
      </w:r>
      <w:r w:rsidR="612D22B9" w:rsidRPr="007935EC">
        <w:rPr>
          <w:rFonts w:ascii="Times New Roman" w:hAnsi="Times New Roman" w:cs="Times New Roman"/>
          <w:sz w:val="24"/>
          <w:szCs w:val="24"/>
        </w:rPr>
        <w:t xml:space="preserve"> </w:t>
      </w:r>
      <w:r w:rsidR="00201C46" w:rsidRPr="007935EC">
        <w:rPr>
          <w:rFonts w:ascii="Times New Roman" w:hAnsi="Times New Roman" w:cs="Times New Roman"/>
          <w:sz w:val="24"/>
          <w:szCs w:val="24"/>
          <w:lang w:eastAsia="en-US"/>
        </w:rPr>
        <w:t xml:space="preserve">perkančiosios organizacijos </w:t>
      </w:r>
      <w:r w:rsidR="5A8D4BBD" w:rsidRPr="007935EC">
        <w:rPr>
          <w:rFonts w:ascii="Times New Roman" w:hAnsi="Times New Roman" w:cs="Times New Roman"/>
          <w:sz w:val="24"/>
          <w:szCs w:val="24"/>
          <w:lang w:eastAsia="en-US"/>
        </w:rPr>
        <w:t>iniciatyva</w:t>
      </w:r>
      <w:r w:rsidRPr="007935EC">
        <w:rPr>
          <w:rFonts w:ascii="Times New Roman" w:hAnsi="Times New Roman" w:cs="Times New Roman"/>
          <w:sz w:val="24"/>
          <w:szCs w:val="24"/>
          <w:lang w:eastAsia="en-US"/>
        </w:rPr>
        <w:t>)</w:t>
      </w:r>
      <w:r w:rsidR="641FBC0A" w:rsidRPr="007935EC">
        <w:rPr>
          <w:rFonts w:ascii="Times New Roman" w:hAnsi="Times New Roman" w:cs="Times New Roman"/>
          <w:sz w:val="24"/>
          <w:szCs w:val="24"/>
          <w:lang w:eastAsia="en-US"/>
        </w:rPr>
        <w:t>,</w:t>
      </w:r>
      <w:r w:rsidRPr="007935EC">
        <w:rPr>
          <w:rFonts w:ascii="Times New Roman" w:hAnsi="Times New Roman" w:cs="Times New Roman"/>
          <w:sz w:val="24"/>
          <w:szCs w:val="24"/>
          <w:lang w:eastAsia="en-US"/>
        </w:rPr>
        <w:t xml:space="preserve"> </w:t>
      </w:r>
      <w:r w:rsidR="00373BC4" w:rsidRPr="007935EC">
        <w:rPr>
          <w:rFonts w:ascii="Times New Roman" w:hAnsi="Times New Roman" w:cs="Times New Roman"/>
          <w:sz w:val="24"/>
          <w:szCs w:val="24"/>
          <w:lang w:eastAsia="en-US"/>
        </w:rPr>
        <w:t>p</w:t>
      </w:r>
      <w:r w:rsidR="0D78E19B" w:rsidRPr="007935EC">
        <w:rPr>
          <w:rFonts w:ascii="Times New Roman" w:hAnsi="Times New Roman" w:cs="Times New Roman"/>
          <w:sz w:val="24"/>
          <w:szCs w:val="24"/>
          <w:lang w:eastAsia="en-US"/>
        </w:rPr>
        <w:t xml:space="preserve">asiūlymų </w:t>
      </w:r>
      <w:r w:rsidR="217A9352" w:rsidRPr="007935EC">
        <w:rPr>
          <w:rFonts w:ascii="Times New Roman" w:hAnsi="Times New Roman" w:cs="Times New Roman"/>
          <w:sz w:val="24"/>
          <w:szCs w:val="24"/>
          <w:lang w:eastAsia="en-US"/>
        </w:rPr>
        <w:t xml:space="preserve">pateikimo terminas yra </w:t>
      </w:r>
      <w:r w:rsidR="217A9352" w:rsidRPr="007935EC">
        <w:rPr>
          <w:rFonts w:ascii="Times New Roman" w:hAnsi="Times New Roman" w:cs="Times New Roman"/>
          <w:sz w:val="24"/>
          <w:szCs w:val="24"/>
        </w:rPr>
        <w:t xml:space="preserve">nukeliamas ne trumpesniam laikui nei tiek, kiek vėluojama juos pateikti. </w:t>
      </w:r>
      <w:r w:rsidR="00185C0B" w:rsidRPr="007935EC">
        <w:rPr>
          <w:rFonts w:ascii="Times New Roman" w:hAnsi="Times New Roman" w:cs="Times New Roman"/>
          <w:sz w:val="24"/>
          <w:szCs w:val="24"/>
        </w:rPr>
        <w:t xml:space="preserve">Jeigu pateikti paaiškinimai </w:t>
      </w:r>
      <w:r w:rsidR="00960917" w:rsidRPr="007935EC">
        <w:rPr>
          <w:rFonts w:ascii="Times New Roman" w:hAnsi="Times New Roman" w:cs="Times New Roman"/>
          <w:sz w:val="24"/>
          <w:szCs w:val="24"/>
        </w:rPr>
        <w:t xml:space="preserve">ar patikslinimai iš esmės keičia </w:t>
      </w:r>
      <w:r w:rsidR="00EA2DA2" w:rsidRPr="007935EC">
        <w:rPr>
          <w:rFonts w:ascii="Times New Roman" w:hAnsi="Times New Roman" w:cs="Times New Roman"/>
          <w:sz w:val="24"/>
          <w:szCs w:val="24"/>
        </w:rPr>
        <w:t>p</w:t>
      </w:r>
      <w:r w:rsidR="006B23CF" w:rsidRPr="007935EC">
        <w:rPr>
          <w:rFonts w:ascii="Times New Roman" w:hAnsi="Times New Roman" w:cs="Times New Roman"/>
          <w:sz w:val="24"/>
          <w:szCs w:val="24"/>
        </w:rPr>
        <w:t xml:space="preserve">irkimo dokumentuose </w:t>
      </w:r>
      <w:r w:rsidR="00A20347" w:rsidRPr="007935EC">
        <w:rPr>
          <w:rFonts w:ascii="Times New Roman" w:hAnsi="Times New Roman" w:cs="Times New Roman"/>
          <w:sz w:val="24"/>
          <w:szCs w:val="24"/>
        </w:rPr>
        <w:t xml:space="preserve">nustatytus </w:t>
      </w:r>
      <w:r w:rsidR="00AB1FE7" w:rsidRPr="007935EC">
        <w:rPr>
          <w:rFonts w:ascii="Times New Roman" w:hAnsi="Times New Roman" w:cs="Times New Roman"/>
          <w:sz w:val="24"/>
          <w:szCs w:val="24"/>
        </w:rPr>
        <w:t>pirkimo objektui keliamus reikalavimus</w:t>
      </w:r>
      <w:r w:rsidR="00E06A82" w:rsidRPr="007935EC">
        <w:rPr>
          <w:rFonts w:ascii="Times New Roman" w:hAnsi="Times New Roman" w:cs="Times New Roman"/>
          <w:sz w:val="24"/>
          <w:szCs w:val="24"/>
        </w:rPr>
        <w:t xml:space="preserve">, </w:t>
      </w:r>
      <w:r w:rsidR="00B94383" w:rsidRPr="007935EC">
        <w:rPr>
          <w:rFonts w:ascii="Times New Roman" w:hAnsi="Times New Roman" w:cs="Times New Roman"/>
          <w:sz w:val="24"/>
          <w:szCs w:val="24"/>
        </w:rPr>
        <w:t>r</w:t>
      </w:r>
      <w:r w:rsidR="00E06A82" w:rsidRPr="007935EC">
        <w:rPr>
          <w:rFonts w:ascii="Times New Roman" w:hAnsi="Times New Roman" w:cs="Times New Roman"/>
          <w:sz w:val="24"/>
          <w:szCs w:val="24"/>
        </w:rPr>
        <w:t xml:space="preserve">eikalavimus tiekėjui </w:t>
      </w:r>
      <w:r w:rsidR="006E5FB7" w:rsidRPr="007935EC">
        <w:rPr>
          <w:rFonts w:ascii="Times New Roman" w:hAnsi="Times New Roman" w:cs="Times New Roman"/>
          <w:sz w:val="24"/>
          <w:szCs w:val="24"/>
        </w:rPr>
        <w:t>ar pasiūlymų rengimo reikalavimus</w:t>
      </w:r>
      <w:r w:rsidR="00CC48F5" w:rsidRPr="007935EC">
        <w:rPr>
          <w:rFonts w:ascii="Times New Roman" w:hAnsi="Times New Roman" w:cs="Times New Roman"/>
          <w:sz w:val="24"/>
          <w:szCs w:val="24"/>
        </w:rPr>
        <w:t xml:space="preserve">, pasiūlymų pateikimo terminas skaičiuojamas </w:t>
      </w:r>
      <w:r w:rsidR="001E1D8C" w:rsidRPr="007935EC">
        <w:rPr>
          <w:rFonts w:ascii="Times New Roman" w:hAnsi="Times New Roman" w:cs="Times New Roman"/>
          <w:sz w:val="24"/>
          <w:szCs w:val="24"/>
        </w:rPr>
        <w:t xml:space="preserve">iš naujo nuo paaiškinimų </w:t>
      </w:r>
      <w:r w:rsidR="003C3673" w:rsidRPr="007935EC">
        <w:rPr>
          <w:rFonts w:ascii="Times New Roman" w:hAnsi="Times New Roman" w:cs="Times New Roman"/>
          <w:sz w:val="24"/>
          <w:szCs w:val="24"/>
        </w:rPr>
        <w:t>ar patikslinim</w:t>
      </w:r>
      <w:r w:rsidR="00C70FAA" w:rsidRPr="007935EC">
        <w:rPr>
          <w:rFonts w:ascii="Times New Roman" w:hAnsi="Times New Roman" w:cs="Times New Roman"/>
          <w:sz w:val="24"/>
          <w:szCs w:val="24"/>
        </w:rPr>
        <w:t>ų</w:t>
      </w:r>
      <w:r w:rsidR="003C3673" w:rsidRPr="007935EC">
        <w:rPr>
          <w:rFonts w:ascii="Times New Roman" w:hAnsi="Times New Roman" w:cs="Times New Roman"/>
          <w:sz w:val="24"/>
          <w:szCs w:val="24"/>
        </w:rPr>
        <w:t xml:space="preserve"> paskelbimų CVP IS</w:t>
      </w:r>
      <w:r w:rsidR="00A564F9" w:rsidRPr="007935EC">
        <w:rPr>
          <w:rFonts w:ascii="Times New Roman" w:hAnsi="Times New Roman" w:cs="Times New Roman"/>
          <w:sz w:val="24"/>
          <w:szCs w:val="24"/>
        </w:rPr>
        <w:t xml:space="preserve"> priemonėmis dienos. </w:t>
      </w:r>
      <w:r w:rsidR="005809F0" w:rsidRPr="007935EC">
        <w:rPr>
          <w:rFonts w:ascii="Times New Roman" w:hAnsi="Times New Roman" w:cs="Times New Roman"/>
          <w:sz w:val="24"/>
          <w:szCs w:val="24"/>
        </w:rPr>
        <w:t>Įvykus pirmiau nurodytiems pokyčiams</w:t>
      </w:r>
      <w:r w:rsidR="00090893" w:rsidRPr="007935EC">
        <w:rPr>
          <w:rFonts w:ascii="Times New Roman" w:hAnsi="Times New Roman" w:cs="Times New Roman"/>
          <w:sz w:val="24"/>
          <w:szCs w:val="24"/>
        </w:rPr>
        <w:t xml:space="preserve">, informacija apie </w:t>
      </w:r>
      <w:r w:rsidR="00995475" w:rsidRPr="007935EC">
        <w:rPr>
          <w:rFonts w:ascii="Times New Roman" w:hAnsi="Times New Roman" w:cs="Times New Roman"/>
          <w:sz w:val="24"/>
          <w:szCs w:val="24"/>
        </w:rPr>
        <w:t xml:space="preserve">atliktus pakeitimus siunčiama </w:t>
      </w:r>
      <w:r w:rsidR="00571985" w:rsidRPr="007935EC">
        <w:rPr>
          <w:rFonts w:ascii="Times New Roman" w:hAnsi="Times New Roman" w:cs="Times New Roman"/>
          <w:sz w:val="24"/>
          <w:szCs w:val="24"/>
        </w:rPr>
        <w:t xml:space="preserve">visiems prie pirkimo prisijungusiems </w:t>
      </w:r>
      <w:r w:rsidR="00DF77AE" w:rsidRPr="007935EC">
        <w:rPr>
          <w:rFonts w:ascii="Times New Roman" w:hAnsi="Times New Roman" w:cs="Times New Roman"/>
          <w:sz w:val="24"/>
          <w:szCs w:val="24"/>
        </w:rPr>
        <w:t xml:space="preserve">tiekėjams ir paskelbiama </w:t>
      </w:r>
      <w:r w:rsidR="00BA55D8" w:rsidRPr="007935EC">
        <w:rPr>
          <w:rFonts w:ascii="Times New Roman" w:hAnsi="Times New Roman" w:cs="Times New Roman"/>
          <w:sz w:val="24"/>
          <w:szCs w:val="24"/>
        </w:rPr>
        <w:t xml:space="preserve">prie </w:t>
      </w:r>
      <w:r w:rsidR="00E54ADA" w:rsidRPr="007935EC">
        <w:rPr>
          <w:rFonts w:ascii="Times New Roman" w:hAnsi="Times New Roman" w:cs="Times New Roman"/>
          <w:sz w:val="24"/>
          <w:szCs w:val="24"/>
        </w:rPr>
        <w:t>p</w:t>
      </w:r>
      <w:r w:rsidR="00BA55D8" w:rsidRPr="007935EC">
        <w:rPr>
          <w:rFonts w:ascii="Times New Roman" w:hAnsi="Times New Roman" w:cs="Times New Roman"/>
          <w:sz w:val="24"/>
          <w:szCs w:val="24"/>
        </w:rPr>
        <w:t xml:space="preserve">irkimo dokumentų. </w:t>
      </w:r>
    </w:p>
    <w:p w14:paraId="35DA8042" w14:textId="153E5638" w:rsidR="009B6595" w:rsidRPr="007935EC" w:rsidRDefault="0CBB7C40" w:rsidP="00ED4A1C">
      <w:pPr>
        <w:pStyle w:val="Sraopastraipa"/>
        <w:numPr>
          <w:ilvl w:val="1"/>
          <w:numId w:val="6"/>
        </w:numPr>
        <w:spacing w:after="0" w:line="240" w:lineRule="auto"/>
        <w:ind w:left="0" w:firstLine="697"/>
        <w:jc w:val="both"/>
        <w:rPr>
          <w:rFonts w:ascii="Times New Roman" w:hAnsi="Times New Roman" w:cs="Times New Roman"/>
          <w:sz w:val="24"/>
          <w:szCs w:val="24"/>
        </w:rPr>
      </w:pPr>
      <w:bookmarkStart w:id="15" w:name="_Ref37079740"/>
      <w:r w:rsidRPr="007935EC">
        <w:rPr>
          <w:rFonts w:ascii="Times New Roman" w:hAnsi="Times New Roman" w:cs="Times New Roman"/>
          <w:sz w:val="24"/>
          <w:szCs w:val="24"/>
        </w:rPr>
        <w:t>Kai</w:t>
      </w:r>
      <w:r w:rsidR="794A2CFF" w:rsidRPr="007935EC">
        <w:rPr>
          <w:rFonts w:ascii="Times New Roman" w:hAnsi="Times New Roman" w:cs="Times New Roman"/>
          <w:sz w:val="24"/>
          <w:szCs w:val="24"/>
        </w:rPr>
        <w:t xml:space="preserve"> </w:t>
      </w:r>
      <w:r w:rsidR="0061087E" w:rsidRPr="007935EC">
        <w:rPr>
          <w:rFonts w:ascii="Times New Roman" w:hAnsi="Times New Roman" w:cs="Times New Roman"/>
          <w:sz w:val="24"/>
          <w:szCs w:val="24"/>
        </w:rPr>
        <w:t xml:space="preserve">nukeliamas </w:t>
      </w:r>
      <w:r w:rsidR="00DB22F2" w:rsidRPr="007935EC">
        <w:rPr>
          <w:rFonts w:ascii="Times New Roman" w:hAnsi="Times New Roman" w:cs="Times New Roman"/>
          <w:sz w:val="24"/>
          <w:szCs w:val="24"/>
        </w:rPr>
        <w:t>pasiūlymų pateikimo terminas</w:t>
      </w:r>
      <w:r w:rsidR="00B66A6A" w:rsidRPr="007935EC">
        <w:rPr>
          <w:rFonts w:ascii="Times New Roman" w:hAnsi="Times New Roman" w:cs="Times New Roman"/>
          <w:sz w:val="24"/>
          <w:szCs w:val="24"/>
        </w:rPr>
        <w:t xml:space="preserve"> </w:t>
      </w:r>
      <w:r w:rsidR="0001123C" w:rsidRPr="007935EC">
        <w:rPr>
          <w:rFonts w:ascii="Times New Roman" w:hAnsi="Times New Roman" w:cs="Times New Roman"/>
          <w:sz w:val="24"/>
          <w:szCs w:val="24"/>
        </w:rPr>
        <w:t>s</w:t>
      </w:r>
      <w:r w:rsidR="00B66A6A" w:rsidRPr="007935EC">
        <w:rPr>
          <w:rFonts w:ascii="Times New Roman" w:hAnsi="Times New Roman" w:cs="Times New Roman"/>
          <w:sz w:val="24"/>
          <w:szCs w:val="24"/>
        </w:rPr>
        <w:t xml:space="preserve">kelbimas dėl </w:t>
      </w:r>
      <w:r w:rsidR="00FE1503" w:rsidRPr="007935EC">
        <w:rPr>
          <w:rFonts w:ascii="Times New Roman" w:hAnsi="Times New Roman" w:cs="Times New Roman"/>
          <w:sz w:val="24"/>
          <w:szCs w:val="24"/>
        </w:rPr>
        <w:t xml:space="preserve">pakeitimų </w:t>
      </w:r>
      <w:r w:rsidR="00BC3627" w:rsidRPr="007935EC">
        <w:rPr>
          <w:rFonts w:ascii="Times New Roman" w:hAnsi="Times New Roman" w:cs="Times New Roman"/>
          <w:sz w:val="24"/>
          <w:szCs w:val="24"/>
        </w:rPr>
        <w:t xml:space="preserve">ar papildomos informacijos </w:t>
      </w:r>
      <w:r w:rsidR="00787579" w:rsidRPr="007935EC">
        <w:rPr>
          <w:rFonts w:ascii="Times New Roman" w:hAnsi="Times New Roman" w:cs="Times New Roman"/>
          <w:sz w:val="24"/>
          <w:szCs w:val="24"/>
        </w:rPr>
        <w:t xml:space="preserve">nepildomas. </w:t>
      </w:r>
      <w:bookmarkEnd w:id="15"/>
    </w:p>
    <w:p w14:paraId="2891F97B" w14:textId="723539C8" w:rsidR="00AD16FA" w:rsidRPr="007935EC" w:rsidRDefault="0306E43E" w:rsidP="00ED4A1C">
      <w:pPr>
        <w:pStyle w:val="Sraopastraipa"/>
        <w:numPr>
          <w:ilvl w:val="1"/>
          <w:numId w:val="6"/>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 </w:t>
      </w:r>
      <w:r w:rsidR="0001123C" w:rsidRPr="007935EC">
        <w:rPr>
          <w:rFonts w:ascii="Times New Roman" w:hAnsi="Times New Roman" w:cs="Times New Roman"/>
          <w:sz w:val="24"/>
          <w:szCs w:val="24"/>
        </w:rPr>
        <w:t>Perkančioji organizacija p</w:t>
      </w:r>
      <w:r w:rsidR="6D983FC5" w:rsidRPr="007935EC">
        <w:rPr>
          <w:rFonts w:ascii="Times New Roman" w:hAnsi="Times New Roman" w:cs="Times New Roman"/>
          <w:sz w:val="24"/>
          <w:szCs w:val="24"/>
        </w:rPr>
        <w:t>irkimo dokumentus paaiškindama ir (ar) patikslindama savo iniciatyva laikosi</w:t>
      </w:r>
      <w:r w:rsidR="50C8B2D8" w:rsidRPr="007935EC">
        <w:rPr>
          <w:rFonts w:ascii="Times New Roman" w:hAnsi="Times New Roman" w:cs="Times New Roman"/>
          <w:sz w:val="24"/>
          <w:szCs w:val="24"/>
        </w:rPr>
        <w:t xml:space="preserve"> </w:t>
      </w:r>
      <w:r w:rsidR="0064193C" w:rsidRPr="007935EC">
        <w:rPr>
          <w:rFonts w:ascii="Times New Roman" w:hAnsi="Times New Roman" w:cs="Times New Roman"/>
          <w:sz w:val="24"/>
          <w:szCs w:val="24"/>
        </w:rPr>
        <w:t xml:space="preserve">specialiosiose pirkimo sąlygose </w:t>
      </w:r>
      <w:r w:rsidR="3F3E262F" w:rsidRPr="007935EC">
        <w:rPr>
          <w:rFonts w:ascii="Times New Roman" w:hAnsi="Times New Roman" w:cs="Times New Roman"/>
          <w:sz w:val="24"/>
          <w:szCs w:val="24"/>
        </w:rPr>
        <w:t xml:space="preserve">nurodytų terminų </w:t>
      </w:r>
      <w:r w:rsidR="0BE3FF16" w:rsidRPr="007935EC">
        <w:rPr>
          <w:rFonts w:ascii="Times New Roman" w:hAnsi="Times New Roman" w:cs="Times New Roman"/>
          <w:sz w:val="24"/>
          <w:szCs w:val="24"/>
        </w:rPr>
        <w:t xml:space="preserve">bei </w:t>
      </w:r>
      <w:r w:rsidR="624C458A" w:rsidRPr="007935EC">
        <w:rPr>
          <w:rFonts w:ascii="Times New Roman" w:hAnsi="Times New Roman" w:cs="Times New Roman"/>
          <w:sz w:val="24"/>
          <w:szCs w:val="24"/>
        </w:rPr>
        <w:t>ši</w:t>
      </w:r>
      <w:r w:rsidR="3A3D1259" w:rsidRPr="007935EC">
        <w:rPr>
          <w:rFonts w:ascii="Times New Roman" w:hAnsi="Times New Roman" w:cs="Times New Roman"/>
          <w:sz w:val="24"/>
          <w:szCs w:val="24"/>
        </w:rPr>
        <w:t xml:space="preserve">ose </w:t>
      </w:r>
      <w:r w:rsidR="624C458A" w:rsidRPr="007935EC">
        <w:rPr>
          <w:rFonts w:ascii="Times New Roman" w:hAnsi="Times New Roman" w:cs="Times New Roman"/>
          <w:sz w:val="24"/>
          <w:szCs w:val="24"/>
        </w:rPr>
        <w:t>sąlyg</w:t>
      </w:r>
      <w:r w:rsidR="522F6179" w:rsidRPr="007935EC">
        <w:rPr>
          <w:rFonts w:ascii="Times New Roman" w:hAnsi="Times New Roman" w:cs="Times New Roman"/>
          <w:sz w:val="24"/>
          <w:szCs w:val="24"/>
        </w:rPr>
        <w:t>ose</w:t>
      </w:r>
      <w:r w:rsidR="624C458A" w:rsidRPr="007935EC">
        <w:rPr>
          <w:rFonts w:ascii="Times New Roman" w:hAnsi="Times New Roman" w:cs="Times New Roman"/>
          <w:sz w:val="24"/>
          <w:szCs w:val="24"/>
        </w:rPr>
        <w:t xml:space="preserve"> </w:t>
      </w:r>
      <w:r w:rsidR="318ABA5F" w:rsidRPr="007935EC">
        <w:rPr>
          <w:rFonts w:ascii="Times New Roman" w:hAnsi="Times New Roman" w:cs="Times New Roman"/>
          <w:sz w:val="24"/>
          <w:szCs w:val="24"/>
        </w:rPr>
        <w:t xml:space="preserve">nustatytų </w:t>
      </w:r>
      <w:r w:rsidR="227A0593" w:rsidRPr="007935EC">
        <w:rPr>
          <w:rFonts w:ascii="Times New Roman" w:hAnsi="Times New Roman" w:cs="Times New Roman"/>
          <w:sz w:val="24"/>
          <w:szCs w:val="24"/>
        </w:rPr>
        <w:t>procedūrų</w:t>
      </w:r>
      <w:r w:rsidR="6D983FC5" w:rsidRPr="007935EC">
        <w:rPr>
          <w:rFonts w:ascii="Times New Roman" w:hAnsi="Times New Roman" w:cs="Times New Roman"/>
          <w:sz w:val="24"/>
          <w:szCs w:val="24"/>
        </w:rPr>
        <w:t xml:space="preserve"> bei reikalavimų.</w:t>
      </w:r>
    </w:p>
    <w:p w14:paraId="3DF4222B" w14:textId="0BB84A96" w:rsidR="00D4043A" w:rsidRPr="007935EC" w:rsidRDefault="52D032EB" w:rsidP="00ED4A1C">
      <w:pPr>
        <w:pStyle w:val="Body2"/>
        <w:numPr>
          <w:ilvl w:val="1"/>
          <w:numId w:val="6"/>
        </w:numPr>
        <w:spacing w:after="0"/>
        <w:ind w:left="0" w:firstLine="697"/>
        <w:rPr>
          <w:rFonts w:cs="Times New Roman"/>
          <w:sz w:val="24"/>
          <w:szCs w:val="24"/>
          <w:lang w:val="lt-LT"/>
        </w:rPr>
      </w:pPr>
      <w:r w:rsidRPr="007935EC">
        <w:rPr>
          <w:rFonts w:cs="Times New Roman"/>
          <w:sz w:val="24"/>
          <w:szCs w:val="24"/>
          <w:lang w:val="lt-LT"/>
        </w:rPr>
        <w:t xml:space="preserve">Jei numatomi susitikimai su tiekėjais dėl </w:t>
      </w:r>
      <w:r w:rsidR="00EA6BA4" w:rsidRPr="007935EC">
        <w:rPr>
          <w:rFonts w:cs="Times New Roman"/>
          <w:sz w:val="24"/>
          <w:szCs w:val="24"/>
          <w:lang w:val="lt-LT"/>
        </w:rPr>
        <w:t>p</w:t>
      </w:r>
      <w:r w:rsidRPr="007935EC">
        <w:rPr>
          <w:rFonts w:cs="Times New Roman"/>
          <w:sz w:val="24"/>
          <w:szCs w:val="24"/>
          <w:lang w:val="lt-LT"/>
        </w:rPr>
        <w:t xml:space="preserve">irkimo dokumentų paaiškinimo ir (ar) objekto apžiūros, informacija apie tai bei tokių susitikimų tvarka pateikiama </w:t>
      </w:r>
      <w:r w:rsidR="007F4513" w:rsidRPr="007935EC">
        <w:rPr>
          <w:rFonts w:cs="Times New Roman"/>
          <w:sz w:val="24"/>
          <w:szCs w:val="24"/>
          <w:lang w:val="lt-LT"/>
        </w:rPr>
        <w:t>s</w:t>
      </w:r>
      <w:r w:rsidRPr="007935EC">
        <w:rPr>
          <w:rFonts w:cs="Times New Roman"/>
          <w:sz w:val="24"/>
          <w:szCs w:val="24"/>
          <w:lang w:val="lt-LT"/>
        </w:rPr>
        <w:t xml:space="preserve">pecialiosiose </w:t>
      </w:r>
      <w:r w:rsidR="0086688E" w:rsidRPr="007935EC">
        <w:rPr>
          <w:rFonts w:cs="Times New Roman"/>
          <w:sz w:val="24"/>
          <w:szCs w:val="24"/>
          <w:lang w:val="lt-LT"/>
        </w:rPr>
        <w:t xml:space="preserve">pirkimo </w:t>
      </w:r>
      <w:r w:rsidRPr="007935EC">
        <w:rPr>
          <w:rFonts w:cs="Times New Roman"/>
          <w:sz w:val="24"/>
          <w:szCs w:val="24"/>
          <w:lang w:val="lt-LT"/>
        </w:rPr>
        <w:t>sąlygose</w:t>
      </w:r>
      <w:r w:rsidR="206577D9" w:rsidRPr="007935EC">
        <w:rPr>
          <w:rFonts w:cs="Times New Roman"/>
          <w:sz w:val="24"/>
          <w:szCs w:val="24"/>
          <w:lang w:val="lt-LT"/>
        </w:rPr>
        <w:t>.</w:t>
      </w:r>
    </w:p>
    <w:p w14:paraId="76FE4E47" w14:textId="0AE82818" w:rsidR="00ED6713" w:rsidRPr="00BE2EB0" w:rsidRDefault="00414F26" w:rsidP="00C42678">
      <w:pPr>
        <w:pStyle w:val="Antrat1"/>
        <w:numPr>
          <w:ilvl w:val="0"/>
          <w:numId w:val="7"/>
        </w:numPr>
        <w:tabs>
          <w:tab w:val="left" w:pos="567"/>
          <w:tab w:val="left" w:pos="10490"/>
        </w:tabs>
        <w:spacing w:line="20" w:lineRule="atLeast"/>
        <w:ind w:left="0" w:firstLine="0"/>
        <w:contextualSpacing/>
        <w:rPr>
          <w:rFonts w:ascii="Times New Roman" w:hAnsi="Times New Roman" w:cs="Times New Roman"/>
          <w:b/>
          <w:bCs/>
          <w:color w:val="auto"/>
          <w:sz w:val="24"/>
          <w:szCs w:val="24"/>
        </w:rPr>
      </w:pPr>
      <w:bookmarkStart w:id="16" w:name="_Ref39473754"/>
      <w:bookmarkStart w:id="17" w:name="_Ref39473761"/>
      <w:bookmarkStart w:id="18" w:name="_Ref39474188"/>
      <w:bookmarkStart w:id="19" w:name="_Toc134703654"/>
      <w:r w:rsidRPr="007935EC">
        <w:rPr>
          <w:rFonts w:ascii="Times New Roman" w:hAnsi="Times New Roman" w:cs="Times New Roman"/>
          <w:b/>
          <w:bCs/>
          <w:color w:val="002060"/>
          <w:sz w:val="24"/>
          <w:szCs w:val="24"/>
        </w:rPr>
        <w:t xml:space="preserve">Tiekėjų </w:t>
      </w:r>
      <w:r w:rsidRPr="00BE2EB0">
        <w:rPr>
          <w:rFonts w:ascii="Times New Roman" w:hAnsi="Times New Roman" w:cs="Times New Roman"/>
          <w:b/>
          <w:bCs/>
          <w:color w:val="auto"/>
          <w:sz w:val="24"/>
          <w:szCs w:val="24"/>
        </w:rPr>
        <w:t>pašalinimo pagrindai</w:t>
      </w:r>
      <w:bookmarkEnd w:id="16"/>
      <w:bookmarkEnd w:id="17"/>
      <w:bookmarkEnd w:id="18"/>
      <w:r w:rsidR="00ED6713" w:rsidRPr="00BE2EB0">
        <w:rPr>
          <w:rFonts w:ascii="Times New Roman" w:hAnsi="Times New Roman" w:cs="Times New Roman"/>
          <w:b/>
          <w:bCs/>
          <w:color w:val="auto"/>
          <w:sz w:val="24"/>
          <w:szCs w:val="24"/>
        </w:rPr>
        <w:t xml:space="preserve">, </w:t>
      </w:r>
      <w:r w:rsidRPr="00BE2EB0">
        <w:rPr>
          <w:rFonts w:ascii="Times New Roman" w:hAnsi="Times New Roman" w:cs="Times New Roman"/>
          <w:b/>
          <w:bCs/>
          <w:color w:val="auto"/>
          <w:sz w:val="24"/>
          <w:szCs w:val="24"/>
        </w:rPr>
        <w:t>kvalifikacijos reikalavimai ir</w:t>
      </w:r>
      <w:r w:rsidR="00BE1E4E" w:rsidRPr="00BE2EB0">
        <w:rPr>
          <w:rFonts w:ascii="Times New Roman" w:hAnsi="Times New Roman" w:cs="Times New Roman"/>
          <w:b/>
          <w:bCs/>
          <w:color w:val="auto"/>
          <w:sz w:val="24"/>
          <w:szCs w:val="24"/>
        </w:rPr>
        <w:t xml:space="preserve"> </w:t>
      </w:r>
      <w:r w:rsidRPr="00BE2EB0">
        <w:rPr>
          <w:rFonts w:ascii="Times New Roman" w:hAnsi="Times New Roman" w:cs="Times New Roman"/>
          <w:b/>
          <w:bCs/>
          <w:color w:val="auto"/>
          <w:sz w:val="24"/>
          <w:szCs w:val="24"/>
        </w:rPr>
        <w:t>reikalaujami kokybės bei aplinkos apsaugos vadybos sistemų standartai</w:t>
      </w:r>
      <w:bookmarkEnd w:id="19"/>
      <w:r w:rsidR="00233769" w:rsidRPr="00BE2EB0">
        <w:rPr>
          <w:rFonts w:ascii="Times New Roman" w:hAnsi="Times New Roman" w:cs="Times New Roman"/>
          <w:b/>
          <w:bCs/>
          <w:color w:val="auto"/>
          <w:sz w:val="24"/>
          <w:szCs w:val="24"/>
        </w:rPr>
        <w:t xml:space="preserve"> </w:t>
      </w:r>
    </w:p>
    <w:p w14:paraId="6443D2FF" w14:textId="150DFCEC" w:rsidR="00C94B9F" w:rsidRPr="00BE2EB0" w:rsidRDefault="00C94B9F" w:rsidP="00994BD6">
      <w:pPr>
        <w:pStyle w:val="Antrat1"/>
        <w:tabs>
          <w:tab w:val="left" w:pos="567"/>
        </w:tabs>
        <w:spacing w:line="20" w:lineRule="atLeast"/>
        <w:contextualSpacing/>
        <w:rPr>
          <w:rFonts w:ascii="Times New Roman" w:hAnsi="Times New Roman" w:cs="Times New Roman"/>
          <w:b/>
          <w:bCs/>
          <w:color w:val="auto"/>
          <w:sz w:val="24"/>
          <w:szCs w:val="24"/>
        </w:rPr>
      </w:pPr>
    </w:p>
    <w:p w14:paraId="23B058CE" w14:textId="16D14E46" w:rsidR="002C5249" w:rsidRPr="00BE2EB0" w:rsidRDefault="002C5249" w:rsidP="004507A5">
      <w:pPr>
        <w:pStyle w:val="Sraopastraipa"/>
        <w:numPr>
          <w:ilvl w:val="1"/>
          <w:numId w:val="7"/>
        </w:numPr>
        <w:tabs>
          <w:tab w:val="left" w:pos="567"/>
        </w:tabs>
        <w:spacing w:after="0" w:line="240" w:lineRule="auto"/>
        <w:ind w:left="0" w:firstLine="697"/>
        <w:jc w:val="both"/>
        <w:rPr>
          <w:rFonts w:ascii="Times New Roman" w:eastAsiaTheme="minorHAnsi" w:hAnsi="Times New Roman" w:cs="Times New Roman"/>
          <w:bCs/>
          <w:iCs/>
          <w:sz w:val="24"/>
          <w:szCs w:val="24"/>
        </w:rPr>
      </w:pPr>
      <w:r w:rsidRPr="00BE2EB0">
        <w:rPr>
          <w:rFonts w:ascii="Times New Roman" w:eastAsiaTheme="minorHAnsi" w:hAnsi="Times New Roman" w:cs="Times New Roman"/>
          <w:sz w:val="24"/>
          <w:szCs w:val="24"/>
        </w:rPr>
        <w:t>Reikalavimai dėl tiekėjo</w:t>
      </w:r>
      <w:r w:rsidR="00EA5CB8" w:rsidRPr="00BE2EB0">
        <w:rPr>
          <w:rFonts w:ascii="Times New Roman" w:hAnsi="Times New Roman" w:cs="Times New Roman"/>
          <w:sz w:val="24"/>
          <w:szCs w:val="24"/>
        </w:rPr>
        <w:t>, ūkio subjektų, kurių pajėgumais tiekėjas remiasi</w:t>
      </w:r>
      <w:r w:rsidR="0070567D">
        <w:rPr>
          <w:rFonts w:ascii="Times New Roman" w:eastAsiaTheme="minorHAnsi" w:hAnsi="Times New Roman" w:cs="Times New Roman"/>
          <w:sz w:val="24"/>
          <w:szCs w:val="24"/>
        </w:rPr>
        <w:t xml:space="preserve"> ir</w:t>
      </w:r>
      <w:r w:rsidRPr="00BE2EB0">
        <w:rPr>
          <w:rFonts w:ascii="Times New Roman" w:eastAsiaTheme="minorHAnsi" w:hAnsi="Times New Roman" w:cs="Times New Roman"/>
          <w:sz w:val="24"/>
          <w:szCs w:val="24"/>
        </w:rPr>
        <w:t xml:space="preserve"> </w:t>
      </w:r>
      <w:bookmarkStart w:id="20" w:name="_Hlk41039660"/>
      <w:r w:rsidRPr="00BE2EB0">
        <w:rPr>
          <w:rFonts w:ascii="Times New Roman" w:eastAsiaTheme="minorHAnsi" w:hAnsi="Times New Roman" w:cs="Times New Roman"/>
          <w:sz w:val="24"/>
          <w:szCs w:val="24"/>
        </w:rPr>
        <w:t>subtiekėjų</w:t>
      </w:r>
      <w:r w:rsidRPr="00BE2EB0">
        <w:rPr>
          <w:rFonts w:ascii="Times New Roman" w:hAnsi="Times New Roman" w:cs="Times New Roman"/>
          <w:sz w:val="24"/>
          <w:szCs w:val="24"/>
        </w:rPr>
        <w:t xml:space="preserve"> </w:t>
      </w:r>
      <w:bookmarkEnd w:id="20"/>
      <w:r w:rsidRPr="00BE2EB0">
        <w:rPr>
          <w:rFonts w:ascii="Times New Roman" w:eastAsiaTheme="minorHAnsi" w:hAnsi="Times New Roman" w:cs="Times New Roman"/>
          <w:sz w:val="24"/>
          <w:szCs w:val="24"/>
        </w:rPr>
        <w:t>pašalinimo pagrindų nebuvimo</w:t>
      </w:r>
      <w:r w:rsidR="00282455" w:rsidRPr="00BE2EB0">
        <w:rPr>
          <w:rFonts w:ascii="Times New Roman" w:eastAsiaTheme="minorHAnsi" w:hAnsi="Times New Roman" w:cs="Times New Roman"/>
          <w:sz w:val="24"/>
          <w:szCs w:val="24"/>
        </w:rPr>
        <w:t xml:space="preserve"> </w:t>
      </w:r>
      <w:r w:rsidRPr="00BE2EB0">
        <w:rPr>
          <w:rFonts w:ascii="Times New Roman" w:eastAsiaTheme="minorHAnsi" w:hAnsi="Times New Roman" w:cs="Times New Roman"/>
          <w:sz w:val="24"/>
          <w:szCs w:val="24"/>
        </w:rPr>
        <w:t>bei jų nebuvimą patvirtinan</w:t>
      </w:r>
      <w:r w:rsidR="00DB69FA" w:rsidRPr="00BE2EB0">
        <w:rPr>
          <w:rFonts w:ascii="Times New Roman" w:eastAsiaTheme="minorHAnsi" w:hAnsi="Times New Roman" w:cs="Times New Roman"/>
          <w:sz w:val="24"/>
          <w:szCs w:val="24"/>
        </w:rPr>
        <w:t>čių</w:t>
      </w:r>
      <w:r w:rsidRPr="00BE2EB0">
        <w:rPr>
          <w:rFonts w:ascii="Times New Roman" w:eastAsiaTheme="minorHAnsi" w:hAnsi="Times New Roman" w:cs="Times New Roman"/>
          <w:sz w:val="24"/>
          <w:szCs w:val="24"/>
        </w:rPr>
        <w:t xml:space="preserve"> dokument</w:t>
      </w:r>
      <w:r w:rsidR="00DB69FA" w:rsidRPr="00BE2EB0">
        <w:rPr>
          <w:rFonts w:ascii="Times New Roman" w:eastAsiaTheme="minorHAnsi" w:hAnsi="Times New Roman" w:cs="Times New Roman"/>
          <w:sz w:val="24"/>
          <w:szCs w:val="24"/>
        </w:rPr>
        <w:t>ų</w:t>
      </w:r>
      <w:r w:rsidRPr="00BE2EB0">
        <w:rPr>
          <w:rFonts w:ascii="Times New Roman" w:eastAsiaTheme="minorHAnsi" w:hAnsi="Times New Roman" w:cs="Times New Roman"/>
          <w:sz w:val="24"/>
          <w:szCs w:val="24"/>
        </w:rPr>
        <w:t xml:space="preserve"> nurodyti</w:t>
      </w:r>
      <w:r w:rsidR="00E6293F" w:rsidRPr="00BE2EB0">
        <w:rPr>
          <w:rFonts w:ascii="Times New Roman" w:eastAsiaTheme="minorHAnsi" w:hAnsi="Times New Roman" w:cs="Times New Roman"/>
          <w:sz w:val="24"/>
          <w:szCs w:val="24"/>
        </w:rPr>
        <w:t xml:space="preserve"> </w:t>
      </w:r>
      <w:r w:rsidR="00DB69FA" w:rsidRPr="00BE2EB0">
        <w:rPr>
          <w:rFonts w:ascii="Times New Roman" w:eastAsiaTheme="minorHAnsi" w:hAnsi="Times New Roman" w:cs="Times New Roman"/>
          <w:sz w:val="24"/>
          <w:szCs w:val="24"/>
        </w:rPr>
        <w:t>s</w:t>
      </w:r>
      <w:r w:rsidR="00E6293F" w:rsidRPr="00BE2EB0">
        <w:rPr>
          <w:rFonts w:ascii="Times New Roman" w:eastAsiaTheme="minorHAnsi" w:hAnsi="Times New Roman" w:cs="Times New Roman"/>
          <w:sz w:val="24"/>
          <w:szCs w:val="24"/>
        </w:rPr>
        <w:t xml:space="preserve">pecialiosiose </w:t>
      </w:r>
      <w:r w:rsidR="00831DA9" w:rsidRPr="00BE2EB0">
        <w:rPr>
          <w:rFonts w:ascii="Times New Roman" w:eastAsiaTheme="minorHAnsi" w:hAnsi="Times New Roman" w:cs="Times New Roman"/>
          <w:sz w:val="24"/>
          <w:szCs w:val="24"/>
        </w:rPr>
        <w:t xml:space="preserve">pirkimo </w:t>
      </w:r>
      <w:r w:rsidR="00E6293F" w:rsidRPr="00BE2EB0">
        <w:rPr>
          <w:rFonts w:ascii="Times New Roman" w:eastAsiaTheme="minorHAnsi" w:hAnsi="Times New Roman" w:cs="Times New Roman"/>
          <w:sz w:val="24"/>
          <w:szCs w:val="24"/>
        </w:rPr>
        <w:t>sąlygose</w:t>
      </w:r>
      <w:r w:rsidR="009372CD" w:rsidRPr="00BE2EB0">
        <w:rPr>
          <w:rFonts w:ascii="Times New Roman" w:eastAsiaTheme="minorHAnsi" w:hAnsi="Times New Roman" w:cs="Times New Roman"/>
          <w:sz w:val="24"/>
          <w:szCs w:val="24"/>
        </w:rPr>
        <w:t>.</w:t>
      </w:r>
    </w:p>
    <w:p w14:paraId="3C895592" w14:textId="517D8EE6" w:rsidR="00746607" w:rsidRPr="00BE2EB0" w:rsidRDefault="5849DE53" w:rsidP="004507A5">
      <w:pPr>
        <w:pStyle w:val="Sraopastraipa"/>
        <w:numPr>
          <w:ilvl w:val="1"/>
          <w:numId w:val="7"/>
        </w:numPr>
        <w:tabs>
          <w:tab w:val="left" w:pos="567"/>
        </w:tabs>
        <w:spacing w:after="0" w:line="240" w:lineRule="auto"/>
        <w:ind w:left="0" w:firstLine="697"/>
        <w:jc w:val="both"/>
        <w:rPr>
          <w:rFonts w:ascii="Times New Roman" w:hAnsi="Times New Roman" w:cs="Times New Roman"/>
          <w:sz w:val="24"/>
          <w:szCs w:val="24"/>
        </w:rPr>
      </w:pPr>
      <w:r w:rsidRPr="00BE2EB0">
        <w:rPr>
          <w:rFonts w:ascii="Times New Roman" w:hAnsi="Times New Roman" w:cs="Times New Roman"/>
          <w:sz w:val="24"/>
          <w:szCs w:val="24"/>
        </w:rPr>
        <w:t xml:space="preserve"> </w:t>
      </w:r>
      <w:r w:rsidR="002C749E" w:rsidRPr="00BE2EB0">
        <w:rPr>
          <w:rFonts w:ascii="Times New Roman" w:hAnsi="Times New Roman" w:cs="Times New Roman"/>
          <w:sz w:val="24"/>
          <w:szCs w:val="24"/>
        </w:rPr>
        <w:t xml:space="preserve">Perkančioji organizacija </w:t>
      </w:r>
      <w:r w:rsidR="32CF3B0B" w:rsidRPr="00BE2EB0">
        <w:rPr>
          <w:rFonts w:ascii="Times New Roman" w:hAnsi="Times New Roman" w:cs="Times New Roman"/>
          <w:sz w:val="24"/>
          <w:szCs w:val="24"/>
        </w:rPr>
        <w:t xml:space="preserve">tiekėją pašalina iš pirkimo procedūros bet kuriame pirkimo procedūros etape, jeigu paaiškėja, kad dėl savo veiksmų ar neveikimo prieš pirkimo procedūrą ar jos metu jis atitinka bent vieną iš </w:t>
      </w:r>
      <w:r w:rsidR="0075375C" w:rsidRPr="00BE2EB0">
        <w:rPr>
          <w:rFonts w:ascii="Times New Roman" w:hAnsi="Times New Roman" w:cs="Times New Roman"/>
          <w:sz w:val="24"/>
          <w:szCs w:val="24"/>
        </w:rPr>
        <w:t>s</w:t>
      </w:r>
      <w:r w:rsidR="00655031" w:rsidRPr="00BE2EB0">
        <w:rPr>
          <w:rFonts w:ascii="Times New Roman" w:hAnsi="Times New Roman" w:cs="Times New Roman"/>
          <w:sz w:val="24"/>
          <w:szCs w:val="24"/>
        </w:rPr>
        <w:t xml:space="preserve">pecialiosiose </w:t>
      </w:r>
      <w:r w:rsidR="00E31F07" w:rsidRPr="00BE2EB0">
        <w:rPr>
          <w:rFonts w:ascii="Times New Roman" w:hAnsi="Times New Roman" w:cs="Times New Roman"/>
          <w:sz w:val="24"/>
          <w:szCs w:val="24"/>
        </w:rPr>
        <w:t xml:space="preserve">pirkimo </w:t>
      </w:r>
      <w:r w:rsidR="00655031" w:rsidRPr="00BE2EB0">
        <w:rPr>
          <w:rFonts w:ascii="Times New Roman" w:hAnsi="Times New Roman" w:cs="Times New Roman"/>
          <w:sz w:val="24"/>
          <w:szCs w:val="24"/>
        </w:rPr>
        <w:t xml:space="preserve">sąlygose </w:t>
      </w:r>
      <w:r w:rsidR="32CF3B0B" w:rsidRPr="00BE2EB0">
        <w:rPr>
          <w:rFonts w:ascii="Times New Roman" w:hAnsi="Times New Roman" w:cs="Times New Roman"/>
          <w:sz w:val="24"/>
          <w:szCs w:val="24"/>
        </w:rPr>
        <w:t>nustatytų tiekėjo pašalinimo pagrindų</w:t>
      </w:r>
      <w:r w:rsidR="009114E7" w:rsidRPr="00BE2EB0">
        <w:rPr>
          <w:rFonts w:ascii="Times New Roman" w:hAnsi="Times New Roman" w:cs="Times New Roman"/>
          <w:sz w:val="24"/>
          <w:szCs w:val="24"/>
        </w:rPr>
        <w:t>, jeigu pašalinimo pagrindai yra taikomi</w:t>
      </w:r>
      <w:r w:rsidR="32CF3B0B" w:rsidRPr="00BE2EB0">
        <w:rPr>
          <w:rFonts w:ascii="Times New Roman" w:hAnsi="Times New Roman" w:cs="Times New Roman"/>
          <w:sz w:val="24"/>
          <w:szCs w:val="24"/>
        </w:rPr>
        <w:t xml:space="preserve">. </w:t>
      </w:r>
    </w:p>
    <w:p w14:paraId="2E875727" w14:textId="66EA8F36" w:rsidR="002C54EC" w:rsidRPr="00BE2EB0" w:rsidRDefault="00292399" w:rsidP="004507A5">
      <w:pPr>
        <w:pStyle w:val="Sraopastraipa"/>
        <w:numPr>
          <w:ilvl w:val="1"/>
          <w:numId w:val="7"/>
        </w:numPr>
        <w:tabs>
          <w:tab w:val="left" w:pos="567"/>
        </w:tabs>
        <w:spacing w:after="0" w:line="240" w:lineRule="auto"/>
        <w:ind w:left="0" w:firstLine="697"/>
        <w:jc w:val="both"/>
        <w:rPr>
          <w:rFonts w:ascii="Times New Roman" w:hAnsi="Times New Roman" w:cs="Times New Roman"/>
          <w:sz w:val="24"/>
          <w:szCs w:val="24"/>
        </w:rPr>
      </w:pPr>
      <w:r w:rsidRPr="00BE2EB0">
        <w:rPr>
          <w:rFonts w:ascii="Times New Roman" w:hAnsi="Times New Roman" w:cs="Times New Roman"/>
          <w:sz w:val="24"/>
          <w:szCs w:val="24"/>
        </w:rPr>
        <w:t xml:space="preserve">Perkančioji organizacija </w:t>
      </w:r>
      <w:r w:rsidR="32CF3B0B" w:rsidRPr="00BE2EB0">
        <w:rPr>
          <w:rFonts w:ascii="Times New Roman" w:hAnsi="Times New Roman" w:cs="Times New Roman"/>
          <w:sz w:val="24"/>
          <w:szCs w:val="24"/>
        </w:rPr>
        <w:t xml:space="preserve">taip pat patikrina, ar dėl ūkio subjektų, kurių pajėgumais ketina remtis tiekėjas, nėra </w:t>
      </w:r>
      <w:r w:rsidR="004E0586" w:rsidRPr="00BE2EB0">
        <w:rPr>
          <w:rFonts w:ascii="Times New Roman" w:hAnsi="Times New Roman" w:cs="Times New Roman"/>
          <w:sz w:val="24"/>
          <w:szCs w:val="24"/>
        </w:rPr>
        <w:t>s</w:t>
      </w:r>
      <w:r w:rsidR="009114E7" w:rsidRPr="00BE2EB0">
        <w:rPr>
          <w:rFonts w:ascii="Times New Roman" w:hAnsi="Times New Roman" w:cs="Times New Roman"/>
          <w:sz w:val="24"/>
          <w:szCs w:val="24"/>
        </w:rPr>
        <w:t xml:space="preserve">pecialiosiose </w:t>
      </w:r>
      <w:r w:rsidR="006C56EC" w:rsidRPr="00BE2EB0">
        <w:rPr>
          <w:rFonts w:ascii="Times New Roman" w:hAnsi="Times New Roman" w:cs="Times New Roman"/>
          <w:sz w:val="24"/>
          <w:szCs w:val="24"/>
        </w:rPr>
        <w:t xml:space="preserve">pirkimo </w:t>
      </w:r>
      <w:r w:rsidR="009114E7" w:rsidRPr="00BE2EB0">
        <w:rPr>
          <w:rFonts w:ascii="Times New Roman" w:hAnsi="Times New Roman" w:cs="Times New Roman"/>
          <w:sz w:val="24"/>
          <w:szCs w:val="24"/>
        </w:rPr>
        <w:t xml:space="preserve">sąlygose </w:t>
      </w:r>
      <w:r w:rsidR="32CF3B0B" w:rsidRPr="00BE2EB0">
        <w:rPr>
          <w:rFonts w:ascii="Times New Roman" w:hAnsi="Times New Roman" w:cs="Times New Roman"/>
          <w:sz w:val="24"/>
          <w:szCs w:val="24"/>
        </w:rPr>
        <w:t>nustatytų pašalinimo pagrindų</w:t>
      </w:r>
      <w:r w:rsidR="009372CD" w:rsidRPr="00BE2EB0">
        <w:rPr>
          <w:rFonts w:ascii="Times New Roman" w:hAnsi="Times New Roman" w:cs="Times New Roman"/>
          <w:sz w:val="24"/>
          <w:szCs w:val="24"/>
        </w:rPr>
        <w:t xml:space="preserve">. </w:t>
      </w:r>
      <w:r w:rsidR="32CF3B0B" w:rsidRPr="00BE2EB0">
        <w:rPr>
          <w:rFonts w:ascii="Times New Roman" w:hAnsi="Times New Roman" w:cs="Times New Roman"/>
          <w:sz w:val="24"/>
          <w:szCs w:val="24"/>
        </w:rPr>
        <w:t xml:space="preserve">Jeigu dėl ūkio subjekto yra bent vienas </w:t>
      </w:r>
      <w:r w:rsidR="00E7738C" w:rsidRPr="00BE2EB0">
        <w:rPr>
          <w:rFonts w:ascii="Times New Roman" w:hAnsi="Times New Roman" w:cs="Times New Roman"/>
          <w:sz w:val="24"/>
          <w:szCs w:val="24"/>
        </w:rPr>
        <w:t>s</w:t>
      </w:r>
      <w:r w:rsidR="009114E7" w:rsidRPr="00BE2EB0">
        <w:rPr>
          <w:rFonts w:ascii="Times New Roman" w:hAnsi="Times New Roman" w:cs="Times New Roman"/>
          <w:sz w:val="24"/>
          <w:szCs w:val="24"/>
        </w:rPr>
        <w:t xml:space="preserve">pecialiosiose </w:t>
      </w:r>
      <w:r w:rsidR="00CC5A99" w:rsidRPr="00BE2EB0">
        <w:rPr>
          <w:rFonts w:ascii="Times New Roman" w:hAnsi="Times New Roman" w:cs="Times New Roman"/>
          <w:sz w:val="24"/>
          <w:szCs w:val="24"/>
        </w:rPr>
        <w:t xml:space="preserve">pirkimo </w:t>
      </w:r>
      <w:r w:rsidR="009114E7" w:rsidRPr="00BE2EB0">
        <w:rPr>
          <w:rFonts w:ascii="Times New Roman" w:hAnsi="Times New Roman" w:cs="Times New Roman"/>
          <w:sz w:val="24"/>
          <w:szCs w:val="24"/>
        </w:rPr>
        <w:t xml:space="preserve">sąlygose </w:t>
      </w:r>
      <w:r w:rsidR="32CF3B0B" w:rsidRPr="00BE2EB0">
        <w:rPr>
          <w:rFonts w:ascii="Times New Roman" w:hAnsi="Times New Roman" w:cs="Times New Roman"/>
          <w:sz w:val="24"/>
          <w:szCs w:val="24"/>
        </w:rPr>
        <w:t xml:space="preserve">nustatytas pašalinimo pagrindas, </w:t>
      </w:r>
      <w:r w:rsidR="3D25F9C5" w:rsidRPr="00BE2EB0">
        <w:rPr>
          <w:rFonts w:ascii="Times New Roman" w:hAnsi="Times New Roman" w:cs="Times New Roman"/>
          <w:sz w:val="24"/>
          <w:szCs w:val="24"/>
        </w:rPr>
        <w:t xml:space="preserve"> </w:t>
      </w:r>
      <w:r w:rsidR="00E7738C" w:rsidRPr="00BE2EB0">
        <w:rPr>
          <w:rFonts w:ascii="Times New Roman" w:hAnsi="Times New Roman" w:cs="Times New Roman"/>
          <w:sz w:val="24"/>
          <w:szCs w:val="24"/>
        </w:rPr>
        <w:t xml:space="preserve">perkančioji organizacija </w:t>
      </w:r>
      <w:r w:rsidR="32CF3B0B" w:rsidRPr="00BE2EB0">
        <w:rPr>
          <w:rFonts w:ascii="Times New Roman" w:hAnsi="Times New Roman" w:cs="Times New Roman"/>
          <w:sz w:val="24"/>
          <w:szCs w:val="24"/>
        </w:rPr>
        <w:t xml:space="preserve">reikalaus per jos nustatytą terminą pakeisti jį </w:t>
      </w:r>
      <w:r w:rsidR="709059B8" w:rsidRPr="00BE2EB0">
        <w:rPr>
          <w:rFonts w:ascii="Times New Roman" w:hAnsi="Times New Roman" w:cs="Times New Roman"/>
          <w:sz w:val="24"/>
          <w:szCs w:val="24"/>
        </w:rPr>
        <w:t xml:space="preserve">kitu </w:t>
      </w:r>
      <w:r w:rsidR="32CF3B0B" w:rsidRPr="00BE2EB0">
        <w:rPr>
          <w:rFonts w:ascii="Times New Roman" w:hAnsi="Times New Roman" w:cs="Times New Roman"/>
          <w:sz w:val="24"/>
          <w:szCs w:val="24"/>
        </w:rPr>
        <w:t>ūkio subjektu</w:t>
      </w:r>
      <w:r w:rsidR="709059B8" w:rsidRPr="00BE2EB0">
        <w:rPr>
          <w:rFonts w:ascii="Times New Roman" w:hAnsi="Times New Roman" w:cs="Times New Roman"/>
          <w:sz w:val="24"/>
          <w:szCs w:val="24"/>
        </w:rPr>
        <w:t>, dėl kurio nėra pašalinimo pagrindų</w:t>
      </w:r>
      <w:r w:rsidR="32CF3B0B" w:rsidRPr="00BE2EB0">
        <w:rPr>
          <w:rFonts w:ascii="Times New Roman" w:hAnsi="Times New Roman" w:cs="Times New Roman"/>
          <w:sz w:val="24"/>
          <w:szCs w:val="24"/>
        </w:rPr>
        <w:t>.</w:t>
      </w:r>
      <w:r w:rsidR="709059B8" w:rsidRPr="00BE2EB0">
        <w:rPr>
          <w:rFonts w:ascii="Times New Roman" w:hAnsi="Times New Roman" w:cs="Times New Roman"/>
          <w:sz w:val="24"/>
          <w:szCs w:val="24"/>
        </w:rPr>
        <w:t xml:space="preserve"> Šio punkto nuostatos taikomos ir subtiekėjams, jeigu</w:t>
      </w:r>
      <w:r w:rsidR="00F137BF" w:rsidRPr="00BE2EB0">
        <w:rPr>
          <w:rFonts w:ascii="Times New Roman" w:hAnsi="Times New Roman" w:cs="Times New Roman"/>
          <w:sz w:val="24"/>
          <w:szCs w:val="24"/>
        </w:rPr>
        <w:t xml:space="preserve"> </w:t>
      </w:r>
      <w:r w:rsidR="00B30588" w:rsidRPr="00BE2EB0">
        <w:rPr>
          <w:rFonts w:ascii="Times New Roman" w:hAnsi="Times New Roman" w:cs="Times New Roman"/>
          <w:sz w:val="24"/>
          <w:szCs w:val="24"/>
        </w:rPr>
        <w:t>s</w:t>
      </w:r>
      <w:r w:rsidR="00F137BF" w:rsidRPr="00BE2EB0">
        <w:rPr>
          <w:rFonts w:ascii="Times New Roman" w:hAnsi="Times New Roman" w:cs="Times New Roman"/>
          <w:sz w:val="24"/>
          <w:szCs w:val="24"/>
        </w:rPr>
        <w:t xml:space="preserve">pecialiosiose </w:t>
      </w:r>
      <w:r w:rsidR="00CC5A99" w:rsidRPr="00BE2EB0">
        <w:rPr>
          <w:rFonts w:ascii="Times New Roman" w:hAnsi="Times New Roman" w:cs="Times New Roman"/>
          <w:sz w:val="24"/>
          <w:szCs w:val="24"/>
        </w:rPr>
        <w:t xml:space="preserve">pirkimo </w:t>
      </w:r>
      <w:r w:rsidR="00F137BF" w:rsidRPr="00BE2EB0">
        <w:rPr>
          <w:rFonts w:ascii="Times New Roman" w:hAnsi="Times New Roman" w:cs="Times New Roman"/>
          <w:sz w:val="24"/>
          <w:szCs w:val="24"/>
        </w:rPr>
        <w:t xml:space="preserve">sąlygose </w:t>
      </w:r>
      <w:r w:rsidR="709059B8" w:rsidRPr="00BE2EB0">
        <w:rPr>
          <w:rFonts w:ascii="Times New Roman" w:hAnsi="Times New Roman" w:cs="Times New Roman"/>
          <w:sz w:val="24"/>
          <w:szCs w:val="24"/>
        </w:rPr>
        <w:t>nustatyta, kad pašalinimo pagrindai taikomi ir jiems.</w:t>
      </w:r>
    </w:p>
    <w:p w14:paraId="536416AA" w14:textId="2E9EE044" w:rsidR="002D0F89" w:rsidRPr="007935EC" w:rsidRDefault="709059B8" w:rsidP="004507A5">
      <w:pPr>
        <w:pStyle w:val="Sraopastraipa"/>
        <w:numPr>
          <w:ilvl w:val="1"/>
          <w:numId w:val="7"/>
        </w:numPr>
        <w:tabs>
          <w:tab w:val="left" w:pos="567"/>
        </w:tabs>
        <w:spacing w:after="0" w:line="240" w:lineRule="auto"/>
        <w:ind w:left="0" w:firstLine="697"/>
        <w:jc w:val="both"/>
        <w:rPr>
          <w:rFonts w:ascii="Times New Roman" w:eastAsia="Arial" w:hAnsi="Times New Roman" w:cs="Times New Roman"/>
          <w:color w:val="7030A0"/>
          <w:sz w:val="24"/>
          <w:szCs w:val="24"/>
        </w:rPr>
      </w:pPr>
      <w:r w:rsidRPr="00BE2EB0">
        <w:rPr>
          <w:rFonts w:ascii="Times New Roman" w:hAnsi="Times New Roman" w:cs="Times New Roman"/>
          <w:sz w:val="24"/>
          <w:szCs w:val="24"/>
        </w:rPr>
        <w:t>Nepaisant 6.2. ir 6.</w:t>
      </w:r>
      <w:r w:rsidR="00867A1D" w:rsidRPr="00BE2EB0">
        <w:rPr>
          <w:rFonts w:ascii="Times New Roman" w:hAnsi="Times New Roman" w:cs="Times New Roman"/>
          <w:sz w:val="24"/>
          <w:szCs w:val="24"/>
        </w:rPr>
        <w:t>3</w:t>
      </w:r>
      <w:r w:rsidRPr="00BE2EB0">
        <w:rPr>
          <w:rFonts w:ascii="Times New Roman" w:hAnsi="Times New Roman" w:cs="Times New Roman"/>
          <w:sz w:val="24"/>
          <w:szCs w:val="24"/>
        </w:rPr>
        <w:t xml:space="preserve">. punkto nuostatų, tiekėjas iš </w:t>
      </w:r>
      <w:r w:rsidR="008F16C9" w:rsidRPr="00BE2EB0">
        <w:rPr>
          <w:rFonts w:ascii="Times New Roman" w:hAnsi="Times New Roman" w:cs="Times New Roman"/>
          <w:sz w:val="24"/>
          <w:szCs w:val="24"/>
        </w:rPr>
        <w:t>p</w:t>
      </w:r>
      <w:r w:rsidRPr="00BE2EB0">
        <w:rPr>
          <w:rFonts w:ascii="Times New Roman" w:hAnsi="Times New Roman" w:cs="Times New Roman"/>
          <w:sz w:val="24"/>
          <w:szCs w:val="24"/>
        </w:rPr>
        <w:t xml:space="preserve">irkimo nepašalinamas </w:t>
      </w:r>
      <w:r w:rsidR="4676DB1F" w:rsidRPr="00BE2EB0">
        <w:rPr>
          <w:rFonts w:ascii="Times New Roman" w:hAnsi="Times New Roman" w:cs="Times New Roman"/>
          <w:sz w:val="24"/>
          <w:szCs w:val="24"/>
        </w:rPr>
        <w:t xml:space="preserve">VPĮ </w:t>
      </w:r>
      <w:r w:rsidRPr="00BE2EB0">
        <w:rPr>
          <w:rFonts w:ascii="Times New Roman" w:hAnsi="Times New Roman" w:cs="Times New Roman"/>
          <w:sz w:val="24"/>
          <w:szCs w:val="24"/>
        </w:rPr>
        <w:t xml:space="preserve">46 straipsnio 3 ir </w:t>
      </w:r>
      <w:r w:rsidR="00A20949" w:rsidRPr="00BE2EB0">
        <w:rPr>
          <w:rFonts w:ascii="Times New Roman" w:hAnsi="Times New Roman" w:cs="Times New Roman"/>
          <w:sz w:val="24"/>
          <w:szCs w:val="24"/>
        </w:rPr>
        <w:t>10</w:t>
      </w:r>
      <w:r w:rsidRPr="00BE2EB0">
        <w:rPr>
          <w:rFonts w:ascii="Times New Roman" w:hAnsi="Times New Roman" w:cs="Times New Roman"/>
          <w:sz w:val="24"/>
          <w:szCs w:val="24"/>
        </w:rPr>
        <w:t xml:space="preserve"> dalyse nustatytais atvejais</w:t>
      </w:r>
      <w:r w:rsidR="00754C8F" w:rsidRPr="00BE2EB0">
        <w:rPr>
          <w:rFonts w:ascii="Times New Roman" w:hAnsi="Times New Roman" w:cs="Times New Roman"/>
          <w:sz w:val="24"/>
          <w:szCs w:val="24"/>
        </w:rPr>
        <w:t xml:space="preserve"> (atsižvelgiant į VPĮ 46 straipsnio 11 ir 12 dalių nuostatas)</w:t>
      </w:r>
      <w:r w:rsidR="6BF29B58" w:rsidRPr="00BE2EB0">
        <w:rPr>
          <w:rFonts w:ascii="Times New Roman" w:hAnsi="Times New Roman" w:cs="Times New Roman"/>
          <w:sz w:val="24"/>
          <w:szCs w:val="24"/>
        </w:rPr>
        <w:t>,</w:t>
      </w:r>
      <w:r w:rsidR="6BF29B58" w:rsidRPr="00BE2EB0">
        <w:rPr>
          <w:rFonts w:ascii="Times New Roman" w:eastAsia="Arial" w:hAnsi="Times New Roman" w:cs="Times New Roman"/>
          <w:sz w:val="24"/>
          <w:szCs w:val="24"/>
        </w:rPr>
        <w:t xml:space="preserve"> taip pat jeigu pagal VPĮ 46 straipsnio 8 dalį </w:t>
      </w:r>
      <w:r w:rsidR="6293876F" w:rsidRPr="00BE2EB0">
        <w:rPr>
          <w:rFonts w:ascii="Times New Roman" w:eastAsia="Arial" w:hAnsi="Times New Roman" w:cs="Times New Roman"/>
          <w:sz w:val="24"/>
          <w:szCs w:val="24"/>
        </w:rPr>
        <w:t xml:space="preserve">vertindama tiekėjo patikimumą </w:t>
      </w:r>
      <w:r w:rsidR="1A46D2F4" w:rsidRPr="00BE2EB0">
        <w:rPr>
          <w:rFonts w:ascii="Times New Roman" w:hAnsi="Times New Roman" w:cs="Times New Roman"/>
          <w:sz w:val="24"/>
          <w:szCs w:val="24"/>
        </w:rPr>
        <w:t xml:space="preserve"> </w:t>
      </w:r>
      <w:r w:rsidR="000602E5" w:rsidRPr="00BE2EB0">
        <w:rPr>
          <w:rFonts w:ascii="Times New Roman" w:eastAsia="Arial" w:hAnsi="Times New Roman" w:cs="Times New Roman"/>
          <w:sz w:val="24"/>
          <w:szCs w:val="24"/>
        </w:rPr>
        <w:t xml:space="preserve">perkančioji organizacija </w:t>
      </w:r>
      <w:r w:rsidR="6293876F" w:rsidRPr="00BE2EB0">
        <w:rPr>
          <w:rFonts w:ascii="Times New Roman" w:eastAsia="Arial" w:hAnsi="Times New Roman" w:cs="Times New Roman"/>
          <w:sz w:val="24"/>
          <w:szCs w:val="24"/>
        </w:rPr>
        <w:t xml:space="preserve">priėmė sprendimą, kad tiekėjo pašalinimas iš pirkimo procedūros būtų neproporcingas </w:t>
      </w:r>
      <w:r w:rsidR="6293876F" w:rsidRPr="007935EC">
        <w:rPr>
          <w:rFonts w:ascii="Times New Roman" w:eastAsia="Arial" w:hAnsi="Times New Roman" w:cs="Times New Roman"/>
          <w:sz w:val="24"/>
          <w:szCs w:val="24"/>
        </w:rPr>
        <w:t xml:space="preserve">vertinamam </w:t>
      </w:r>
      <w:r w:rsidR="6293876F" w:rsidRPr="007935EC">
        <w:rPr>
          <w:rFonts w:ascii="Times New Roman" w:eastAsia="Arial" w:hAnsi="Times New Roman" w:cs="Times New Roman"/>
          <w:sz w:val="24"/>
          <w:szCs w:val="24"/>
        </w:rPr>
        <w:lastRenderedPageBreak/>
        <w:t xml:space="preserve">tiekėjo elgesiui arba </w:t>
      </w:r>
      <w:r w:rsidR="00203E11" w:rsidRPr="007935EC">
        <w:rPr>
          <w:rFonts w:ascii="Times New Roman" w:eastAsia="Arial" w:hAnsi="Times New Roman" w:cs="Times New Roman"/>
          <w:sz w:val="24"/>
          <w:szCs w:val="24"/>
        </w:rPr>
        <w:t xml:space="preserve">perkančioji organizacija </w:t>
      </w:r>
      <w:r w:rsidR="06DEE6EE" w:rsidRPr="007935EC">
        <w:rPr>
          <w:rFonts w:ascii="Times New Roman" w:eastAsia="Arial" w:hAnsi="Times New Roman" w:cs="Times New Roman"/>
          <w:sz w:val="24"/>
          <w:szCs w:val="24"/>
        </w:rPr>
        <w:t xml:space="preserve">priėmė sprendimą, kad </w:t>
      </w:r>
      <w:r w:rsidR="6293876F" w:rsidRPr="007935EC">
        <w:rPr>
          <w:rFonts w:ascii="Times New Roman" w:eastAsia="Arial" w:hAnsi="Times New Roman" w:cs="Times New Roman"/>
          <w:sz w:val="24"/>
          <w:szCs w:val="24"/>
        </w:rPr>
        <w:t>esant nustatytam pašalinimo pagrindui pagal VPĮ 4</w:t>
      </w:r>
      <w:r w:rsidR="00444EC9" w:rsidRPr="007935EC">
        <w:rPr>
          <w:rFonts w:ascii="Times New Roman" w:eastAsia="Arial" w:hAnsi="Times New Roman" w:cs="Times New Roman"/>
          <w:sz w:val="24"/>
          <w:szCs w:val="24"/>
        </w:rPr>
        <w:t>6 straipsnio 4</w:t>
      </w:r>
      <w:r w:rsidR="6293876F" w:rsidRPr="007935EC">
        <w:rPr>
          <w:rFonts w:ascii="Times New Roman" w:eastAsia="Arial" w:hAnsi="Times New Roman" w:cs="Times New Roman"/>
          <w:sz w:val="24"/>
          <w:szCs w:val="24"/>
        </w:rPr>
        <w:t xml:space="preserve"> dalies 7 punkto c </w:t>
      </w:r>
      <w:r w:rsidR="1FD1A3DE" w:rsidRPr="007935EC">
        <w:rPr>
          <w:rFonts w:ascii="Times New Roman" w:eastAsia="Arial" w:hAnsi="Times New Roman" w:cs="Times New Roman"/>
          <w:sz w:val="24"/>
          <w:szCs w:val="24"/>
        </w:rPr>
        <w:t xml:space="preserve">papunktį būtų </w:t>
      </w:r>
      <w:r w:rsidR="40B766EF" w:rsidRPr="007935EC">
        <w:rPr>
          <w:rFonts w:ascii="Times New Roman" w:eastAsia="Arial" w:hAnsi="Times New Roman" w:cs="Times New Roman"/>
          <w:sz w:val="24"/>
          <w:szCs w:val="24"/>
        </w:rPr>
        <w:t>reikšmingai apribota konkurencija</w:t>
      </w:r>
      <w:r w:rsidRPr="007935EC">
        <w:rPr>
          <w:rFonts w:ascii="Times New Roman" w:eastAsia="Arial" w:hAnsi="Times New Roman" w:cs="Times New Roman"/>
          <w:sz w:val="24"/>
          <w:szCs w:val="24"/>
        </w:rPr>
        <w:t xml:space="preserve">. </w:t>
      </w:r>
      <w:r w:rsidR="00A24F22" w:rsidRPr="007935EC">
        <w:rPr>
          <w:rFonts w:ascii="Times New Roman" w:eastAsia="Arial" w:hAnsi="Times New Roman" w:cs="Times New Roman"/>
          <w:sz w:val="24"/>
          <w:szCs w:val="24"/>
        </w:rPr>
        <w:t>Priimant sprendimus</w:t>
      </w:r>
      <w:r w:rsidR="00696510" w:rsidRPr="007935EC">
        <w:rPr>
          <w:rFonts w:ascii="Times New Roman" w:eastAsia="Arial" w:hAnsi="Times New Roman" w:cs="Times New Roman"/>
          <w:sz w:val="24"/>
          <w:szCs w:val="24"/>
        </w:rPr>
        <w:t xml:space="preserve"> dėl tiekėjo pašalinimo iš pirkimo procedūros 6.3 punkte nurodytais </w:t>
      </w:r>
      <w:r w:rsidR="008305B6" w:rsidRPr="007935EC">
        <w:rPr>
          <w:rFonts w:ascii="Times New Roman" w:eastAsia="Arial" w:hAnsi="Times New Roman" w:cs="Times New Roman"/>
          <w:sz w:val="24"/>
          <w:szCs w:val="24"/>
        </w:rPr>
        <w:t xml:space="preserve">pašalinimo pagrindais gali būti atsižvelgiama į pagal VPĮ 52 ir 91 straipsnius </w:t>
      </w:r>
      <w:r w:rsidR="009C5B2E" w:rsidRPr="007935EC">
        <w:rPr>
          <w:rFonts w:ascii="Times New Roman" w:eastAsia="Arial" w:hAnsi="Times New Roman" w:cs="Times New Roman"/>
          <w:sz w:val="24"/>
          <w:szCs w:val="24"/>
        </w:rPr>
        <w:t xml:space="preserve">skelbiamą informaciją. </w:t>
      </w:r>
      <w:r w:rsidRPr="007935EC">
        <w:rPr>
          <w:rFonts w:ascii="Times New Roman" w:eastAsia="Arial" w:hAnsi="Times New Roman" w:cs="Times New Roman"/>
          <w:sz w:val="24"/>
          <w:szCs w:val="24"/>
        </w:rPr>
        <w:t xml:space="preserve">  </w:t>
      </w:r>
    </w:p>
    <w:p w14:paraId="3BD7A643" w14:textId="685408E2" w:rsidR="00E6293F" w:rsidRPr="007935EC" w:rsidRDefault="00B712C7" w:rsidP="004507A5">
      <w:pPr>
        <w:pStyle w:val="Sraopastraipa"/>
        <w:numPr>
          <w:ilvl w:val="1"/>
          <w:numId w:val="7"/>
        </w:numPr>
        <w:tabs>
          <w:tab w:val="left" w:pos="567"/>
        </w:tabs>
        <w:spacing w:after="0" w:line="240" w:lineRule="auto"/>
        <w:ind w:left="0" w:firstLine="697"/>
        <w:jc w:val="both"/>
        <w:rPr>
          <w:rFonts w:ascii="Times New Roman" w:eastAsiaTheme="minorHAnsi" w:hAnsi="Times New Roman" w:cs="Times New Roman"/>
          <w:bCs/>
          <w:iCs/>
          <w:sz w:val="24"/>
          <w:szCs w:val="24"/>
        </w:rPr>
      </w:pPr>
      <w:r w:rsidRPr="007935EC">
        <w:rPr>
          <w:rFonts w:ascii="Times New Roman" w:eastAsiaTheme="minorHAnsi" w:hAnsi="Times New Roman" w:cs="Times New Roman"/>
          <w:sz w:val="24"/>
          <w:szCs w:val="24"/>
        </w:rPr>
        <w:t>Tiekėjams nustatomi</w:t>
      </w:r>
      <w:r w:rsidR="002C5249" w:rsidRPr="007935EC">
        <w:rPr>
          <w:rFonts w:ascii="Times New Roman" w:eastAsiaTheme="minorHAnsi" w:hAnsi="Times New Roman" w:cs="Times New Roman"/>
          <w:sz w:val="24"/>
          <w:szCs w:val="24"/>
        </w:rPr>
        <w:t xml:space="preserve"> kvalifikacijos reikalavimai</w:t>
      </w:r>
      <w:r w:rsidR="002404B1" w:rsidRPr="007935EC">
        <w:rPr>
          <w:rFonts w:ascii="Times New Roman" w:eastAsiaTheme="minorHAnsi" w:hAnsi="Times New Roman" w:cs="Times New Roman"/>
          <w:sz w:val="24"/>
          <w:szCs w:val="24"/>
        </w:rPr>
        <w:t>, jei taikoma,</w:t>
      </w:r>
      <w:r w:rsidR="002C5249" w:rsidRPr="007935EC">
        <w:rPr>
          <w:rFonts w:ascii="Times New Roman" w:eastAsiaTheme="minorHAnsi" w:hAnsi="Times New Roman" w:cs="Times New Roman"/>
          <w:sz w:val="24"/>
          <w:szCs w:val="24"/>
        </w:rPr>
        <w:t xml:space="preserve"> ir</w:t>
      </w:r>
      <w:r w:rsidR="00747663" w:rsidRPr="007935EC">
        <w:rPr>
          <w:rFonts w:ascii="Times New Roman" w:eastAsiaTheme="minorHAnsi" w:hAnsi="Times New Roman" w:cs="Times New Roman"/>
          <w:sz w:val="24"/>
          <w:szCs w:val="24"/>
        </w:rPr>
        <w:t xml:space="preserve"> (arba)</w:t>
      </w:r>
      <w:r w:rsidR="002C5249" w:rsidRPr="007935EC">
        <w:rPr>
          <w:rFonts w:ascii="Times New Roman" w:eastAsiaTheme="minorHAnsi" w:hAnsi="Times New Roman" w:cs="Times New Roman"/>
          <w:sz w:val="24"/>
          <w:szCs w:val="24"/>
        </w:rPr>
        <w:t xml:space="preserve"> </w:t>
      </w:r>
      <w:r w:rsidR="002C5249" w:rsidRPr="007935EC">
        <w:rPr>
          <w:rFonts w:ascii="Times New Roman" w:hAnsi="Times New Roman" w:cs="Times New Roman"/>
          <w:sz w:val="24"/>
          <w:szCs w:val="24"/>
        </w:rPr>
        <w:t>reikala</w:t>
      </w:r>
      <w:r w:rsidR="00561265" w:rsidRPr="007935EC">
        <w:rPr>
          <w:rFonts w:ascii="Times New Roman" w:hAnsi="Times New Roman" w:cs="Times New Roman"/>
          <w:sz w:val="24"/>
          <w:szCs w:val="24"/>
        </w:rPr>
        <w:t>vimai dėl</w:t>
      </w:r>
      <w:r w:rsidR="002C5249" w:rsidRPr="007935EC">
        <w:rPr>
          <w:rFonts w:ascii="Times New Roman" w:hAnsi="Times New Roman" w:cs="Times New Roman"/>
          <w:sz w:val="24"/>
          <w:szCs w:val="24"/>
        </w:rPr>
        <w:t xml:space="preserve"> kokybės vadybos sistemos ir (arba) aplinkos apsaugos vadybos sistemos standart</w:t>
      </w:r>
      <w:r w:rsidR="00561265" w:rsidRPr="007935EC">
        <w:rPr>
          <w:rFonts w:ascii="Times New Roman" w:hAnsi="Times New Roman" w:cs="Times New Roman"/>
          <w:sz w:val="24"/>
          <w:szCs w:val="24"/>
        </w:rPr>
        <w:t>ų laikymosi</w:t>
      </w:r>
      <w:r w:rsidR="002C5249" w:rsidRPr="007935EC">
        <w:rPr>
          <w:rFonts w:ascii="Times New Roman" w:eastAsiaTheme="minorHAnsi" w:hAnsi="Times New Roman" w:cs="Times New Roman"/>
          <w:sz w:val="24"/>
          <w:szCs w:val="24"/>
        </w:rPr>
        <w:t xml:space="preserve"> ir jų atitiktį patvirtinantys dokumentai nurodyti</w:t>
      </w:r>
      <w:r w:rsidR="007D5C61" w:rsidRPr="007935EC">
        <w:rPr>
          <w:rFonts w:ascii="Times New Roman" w:eastAsiaTheme="minorHAnsi" w:hAnsi="Times New Roman" w:cs="Times New Roman"/>
          <w:sz w:val="24"/>
          <w:szCs w:val="24"/>
        </w:rPr>
        <w:t xml:space="preserve"> </w:t>
      </w:r>
      <w:r w:rsidR="00B30157" w:rsidRPr="007935EC">
        <w:rPr>
          <w:rFonts w:ascii="Times New Roman" w:eastAsiaTheme="minorHAnsi" w:hAnsi="Times New Roman" w:cs="Times New Roman"/>
          <w:sz w:val="24"/>
          <w:szCs w:val="24"/>
        </w:rPr>
        <w:t>s</w:t>
      </w:r>
      <w:r w:rsidR="00E6293F" w:rsidRPr="007935EC">
        <w:rPr>
          <w:rFonts w:ascii="Times New Roman" w:eastAsiaTheme="minorHAnsi" w:hAnsi="Times New Roman" w:cs="Times New Roman"/>
          <w:sz w:val="24"/>
          <w:szCs w:val="24"/>
        </w:rPr>
        <w:t xml:space="preserve">pecialiosiose </w:t>
      </w:r>
      <w:r w:rsidR="00ED52D2" w:rsidRPr="007935EC">
        <w:rPr>
          <w:rFonts w:ascii="Times New Roman" w:eastAsiaTheme="minorHAnsi" w:hAnsi="Times New Roman" w:cs="Times New Roman"/>
          <w:sz w:val="24"/>
          <w:szCs w:val="24"/>
        </w:rPr>
        <w:t xml:space="preserve">pirkimo </w:t>
      </w:r>
      <w:r w:rsidR="00E6293F" w:rsidRPr="007935EC">
        <w:rPr>
          <w:rFonts w:ascii="Times New Roman" w:eastAsiaTheme="minorHAnsi" w:hAnsi="Times New Roman" w:cs="Times New Roman"/>
          <w:sz w:val="24"/>
          <w:szCs w:val="24"/>
        </w:rPr>
        <w:t>sąlygose.</w:t>
      </w:r>
      <w:r w:rsidR="00E6293F" w:rsidRPr="007935EC">
        <w:rPr>
          <w:rFonts w:ascii="Times New Roman" w:eastAsiaTheme="minorHAnsi" w:hAnsi="Times New Roman" w:cs="Times New Roman"/>
          <w:bCs/>
          <w:iCs/>
          <w:sz w:val="24"/>
          <w:szCs w:val="24"/>
        </w:rPr>
        <w:t xml:space="preserve"> </w:t>
      </w:r>
    </w:p>
    <w:p w14:paraId="4CF8A46C" w14:textId="4DF30CD7" w:rsidR="006B71F3" w:rsidRPr="007935EC" w:rsidRDefault="00F97A35" w:rsidP="004507A5">
      <w:pPr>
        <w:pStyle w:val="Sraopastraipa"/>
        <w:numPr>
          <w:ilvl w:val="1"/>
          <w:numId w:val="7"/>
        </w:numPr>
        <w:tabs>
          <w:tab w:val="left" w:pos="567"/>
        </w:tabs>
        <w:spacing w:after="0" w:line="240" w:lineRule="auto"/>
        <w:ind w:left="0" w:firstLine="697"/>
        <w:jc w:val="both"/>
        <w:rPr>
          <w:rFonts w:ascii="Times New Roman" w:eastAsiaTheme="minorHAnsi" w:hAnsi="Times New Roman" w:cs="Times New Roman"/>
          <w:sz w:val="24"/>
          <w:szCs w:val="24"/>
        </w:rPr>
      </w:pPr>
      <w:r w:rsidRPr="007935EC">
        <w:rPr>
          <w:rFonts w:ascii="Times New Roman" w:eastAsiaTheme="minorHAnsi" w:hAnsi="Times New Roman" w:cs="Times New Roman"/>
          <w:sz w:val="24"/>
          <w:szCs w:val="24"/>
        </w:rPr>
        <w:t>J</w:t>
      </w:r>
      <w:r w:rsidRPr="007935EC">
        <w:rPr>
          <w:rFonts w:ascii="Times New Roman" w:hAnsi="Times New Roman" w:cs="Times New Roman"/>
          <w:color w:val="000000"/>
          <w:sz w:val="24"/>
          <w:szCs w:val="24"/>
        </w:rPr>
        <w:t>eigu tiekėjo kvalifikacija dėl teisės verstis atitinkama veikla nebuvo tikrinama arba tikrinama ne visa apimtimi, tiekėjas</w:t>
      </w:r>
      <w:r w:rsidR="003D79A2" w:rsidRPr="007935EC">
        <w:rPr>
          <w:rFonts w:ascii="Times New Roman" w:hAnsi="Times New Roman" w:cs="Times New Roman"/>
          <w:color w:val="000000"/>
          <w:sz w:val="24"/>
          <w:szCs w:val="24"/>
        </w:rPr>
        <w:t>, teikdamas pasiūlymą,</w:t>
      </w:r>
      <w:r w:rsidRPr="007935EC">
        <w:rPr>
          <w:rFonts w:ascii="Times New Roman" w:hAnsi="Times New Roman" w:cs="Times New Roman"/>
          <w:color w:val="000000"/>
          <w:sz w:val="24"/>
          <w:szCs w:val="24"/>
        </w:rPr>
        <w:t xml:space="preserve"> </w:t>
      </w:r>
      <w:r w:rsidR="003D79A2" w:rsidRPr="007935EC">
        <w:rPr>
          <w:rFonts w:ascii="Times New Roman" w:eastAsia="Arial" w:hAnsi="Times New Roman" w:cs="Times New Roman"/>
          <w:sz w:val="24"/>
          <w:szCs w:val="24"/>
        </w:rPr>
        <w:t xml:space="preserve">perkančiajai organizacijai </w:t>
      </w:r>
      <w:r w:rsidRPr="007935EC">
        <w:rPr>
          <w:rFonts w:ascii="Times New Roman" w:hAnsi="Times New Roman" w:cs="Times New Roman"/>
          <w:color w:val="000000"/>
          <w:sz w:val="24"/>
          <w:szCs w:val="24"/>
        </w:rPr>
        <w:t xml:space="preserve">įsipareigoja, kad sutartį vykdys tik teisę </w:t>
      </w:r>
      <w:r w:rsidR="00426166" w:rsidRPr="007935EC">
        <w:rPr>
          <w:rFonts w:ascii="Times New Roman" w:hAnsi="Times New Roman" w:cs="Times New Roman"/>
          <w:color w:val="000000"/>
          <w:sz w:val="24"/>
          <w:szCs w:val="24"/>
        </w:rPr>
        <w:t xml:space="preserve">verstis atitinkama veikla </w:t>
      </w:r>
      <w:r w:rsidRPr="007935EC">
        <w:rPr>
          <w:rFonts w:ascii="Times New Roman" w:hAnsi="Times New Roman" w:cs="Times New Roman"/>
          <w:color w:val="000000"/>
          <w:sz w:val="24"/>
          <w:szCs w:val="24"/>
        </w:rPr>
        <w:t>turintys asmenys.</w:t>
      </w:r>
    </w:p>
    <w:p w14:paraId="58CB164C" w14:textId="45489833" w:rsidR="00CB5933" w:rsidRPr="007935EC" w:rsidRDefault="709059B8" w:rsidP="004507A5">
      <w:pPr>
        <w:pStyle w:val="Sraopastraipa"/>
        <w:numPr>
          <w:ilvl w:val="1"/>
          <w:numId w:val="7"/>
        </w:numPr>
        <w:tabs>
          <w:tab w:val="left" w:pos="567"/>
        </w:tabs>
        <w:spacing w:after="0" w:line="240" w:lineRule="auto"/>
        <w:ind w:left="0" w:firstLine="697"/>
        <w:jc w:val="both"/>
        <w:rPr>
          <w:rFonts w:ascii="Times New Roman" w:eastAsiaTheme="minorHAnsi" w:hAnsi="Times New Roman" w:cs="Times New Roman"/>
          <w:sz w:val="24"/>
          <w:szCs w:val="24"/>
        </w:rPr>
      </w:pPr>
      <w:r w:rsidRPr="007935EC">
        <w:rPr>
          <w:rFonts w:ascii="Times New Roman" w:hAnsi="Times New Roman" w:cs="Times New Roman"/>
          <w:sz w:val="24"/>
          <w:szCs w:val="24"/>
        </w:rPr>
        <w:t>Jeigu ūkio subjektas, kurio pajėgumais tiekėjas remiasi, netenkina jam keliamų kvalifikacijos reikalavimų,</w:t>
      </w:r>
      <w:r w:rsidR="00CB2CFE" w:rsidRPr="007935EC">
        <w:rPr>
          <w:rFonts w:ascii="Times New Roman" w:hAnsi="Times New Roman" w:cs="Times New Roman"/>
          <w:sz w:val="24"/>
          <w:szCs w:val="24"/>
        </w:rPr>
        <w:t xml:space="preserve"> jeigu tokie </w:t>
      </w:r>
      <w:r w:rsidR="005B757E" w:rsidRPr="007935EC">
        <w:rPr>
          <w:rFonts w:ascii="Times New Roman" w:hAnsi="Times New Roman" w:cs="Times New Roman"/>
          <w:sz w:val="24"/>
          <w:szCs w:val="24"/>
        </w:rPr>
        <w:t>reikalavimai buvo keliami,</w:t>
      </w:r>
      <w:r w:rsidRPr="007935EC">
        <w:rPr>
          <w:rFonts w:ascii="Times New Roman" w:hAnsi="Times New Roman" w:cs="Times New Roman"/>
          <w:sz w:val="24"/>
          <w:szCs w:val="24"/>
        </w:rPr>
        <w:t xml:space="preserve"> </w:t>
      </w:r>
      <w:r w:rsidR="0004404A" w:rsidRPr="007935EC">
        <w:rPr>
          <w:rFonts w:ascii="Times New Roman" w:hAnsi="Times New Roman" w:cs="Times New Roman"/>
          <w:sz w:val="24"/>
          <w:szCs w:val="24"/>
        </w:rPr>
        <w:t xml:space="preserve">perkančioji organizacija </w:t>
      </w:r>
      <w:r w:rsidRPr="007935EC">
        <w:rPr>
          <w:rFonts w:ascii="Times New Roman" w:hAnsi="Times New Roman" w:cs="Times New Roman"/>
          <w:sz w:val="24"/>
          <w:szCs w:val="24"/>
        </w:rPr>
        <w:t xml:space="preserve">pareikalaus per jos nustatytą terminą pakeisti jį reikalavimus atitinkančiu ūkio subjektu. </w:t>
      </w:r>
    </w:p>
    <w:p w14:paraId="4A7D92D4" w14:textId="49522CCA" w:rsidR="00CB5933" w:rsidRPr="007935EC" w:rsidRDefault="00CB5933" w:rsidP="00C42678">
      <w:pPr>
        <w:spacing w:after="0" w:line="20" w:lineRule="atLeast"/>
        <w:rPr>
          <w:rFonts w:ascii="Times New Roman" w:eastAsiaTheme="minorHAnsi" w:hAnsi="Times New Roman" w:cs="Times New Roman"/>
          <w:sz w:val="24"/>
          <w:szCs w:val="24"/>
        </w:rPr>
      </w:pPr>
    </w:p>
    <w:p w14:paraId="6E19B362" w14:textId="44E7CBF0" w:rsidR="009C74E3" w:rsidRPr="007935EC" w:rsidRDefault="007B2DBE" w:rsidP="00994BD6">
      <w:pPr>
        <w:pStyle w:val="Antrat1"/>
        <w:numPr>
          <w:ilvl w:val="0"/>
          <w:numId w:val="9"/>
        </w:numPr>
        <w:tabs>
          <w:tab w:val="left" w:pos="567"/>
        </w:tabs>
        <w:spacing w:line="20" w:lineRule="atLeast"/>
        <w:ind w:right="-294"/>
        <w:contextualSpacing/>
        <w:rPr>
          <w:rFonts w:ascii="Times New Roman" w:hAnsi="Times New Roman" w:cs="Times New Roman"/>
          <w:b/>
          <w:color w:val="002060"/>
          <w:sz w:val="24"/>
          <w:szCs w:val="24"/>
        </w:rPr>
      </w:pPr>
      <w:bookmarkStart w:id="21" w:name="_Ref40443423"/>
      <w:bookmarkStart w:id="22" w:name="_Ref40443431"/>
      <w:bookmarkStart w:id="23" w:name="_Ref48037697"/>
      <w:bookmarkStart w:id="24" w:name="_Ref48037709"/>
      <w:bookmarkStart w:id="25" w:name="_Toc134703655"/>
      <w:r w:rsidRPr="007935EC">
        <w:rPr>
          <w:rFonts w:ascii="Times New Roman" w:hAnsi="Times New Roman" w:cs="Times New Roman"/>
          <w:b/>
          <w:bCs/>
          <w:color w:val="002060"/>
          <w:sz w:val="24"/>
          <w:szCs w:val="24"/>
        </w:rPr>
        <w:t>EBVPD arba laisvos formos deklaracijos pateikimo tvarka ir pateikiamos informacijos patvirtinimo priemonės</w:t>
      </w:r>
      <w:bookmarkEnd w:id="21"/>
      <w:bookmarkEnd w:id="22"/>
      <w:bookmarkEnd w:id="23"/>
      <w:bookmarkEnd w:id="24"/>
      <w:bookmarkEnd w:id="25"/>
      <w:r w:rsidR="00A528D7" w:rsidRPr="007935EC">
        <w:rPr>
          <w:rFonts w:ascii="Times New Roman" w:hAnsi="Times New Roman" w:cs="Times New Roman"/>
          <w:b/>
          <w:color w:val="002060"/>
          <w:sz w:val="24"/>
          <w:szCs w:val="24"/>
        </w:rPr>
        <w:t xml:space="preserve"> </w:t>
      </w:r>
    </w:p>
    <w:p w14:paraId="34F15AEB" w14:textId="5DBC2C4E" w:rsidR="00BF5791" w:rsidRPr="007935EC" w:rsidRDefault="004253D6" w:rsidP="79BE1902">
      <w:pPr>
        <w:pStyle w:val="Sraopastraipa"/>
        <w:spacing w:after="0" w:line="240" w:lineRule="auto"/>
        <w:ind w:left="0" w:firstLine="709"/>
        <w:jc w:val="both"/>
        <w:rPr>
          <w:rFonts w:ascii="Times New Roman" w:hAnsi="Times New Roman" w:cs="Times New Roman"/>
          <w:sz w:val="24"/>
          <w:szCs w:val="24"/>
        </w:rPr>
      </w:pPr>
      <w:r w:rsidRPr="007935EC">
        <w:rPr>
          <w:rFonts w:ascii="Times New Roman" w:hAnsi="Times New Roman" w:cs="Times New Roman"/>
          <w:sz w:val="24"/>
          <w:szCs w:val="24"/>
        </w:rPr>
        <w:t>7.1.</w:t>
      </w:r>
      <w:r w:rsidRPr="007935EC">
        <w:rPr>
          <w:rFonts w:ascii="Times New Roman" w:hAnsi="Times New Roman" w:cs="Times New Roman"/>
          <w:sz w:val="24"/>
          <w:szCs w:val="24"/>
        </w:rPr>
        <w:tab/>
        <w:t>Specialiosiose pirkimo sąlygose nurodyta, ar tiekėjas, teikdamas pasiūlymą, turi pateikti</w:t>
      </w:r>
      <w:r w:rsidR="01F72316" w:rsidRPr="007935EC">
        <w:rPr>
          <w:rFonts w:ascii="Times New Roman" w:hAnsi="Times New Roman" w:cs="Times New Roman"/>
          <w:sz w:val="24"/>
          <w:szCs w:val="24"/>
        </w:rPr>
        <w:t>:</w:t>
      </w:r>
    </w:p>
    <w:p w14:paraId="0162A3C3" w14:textId="77777777" w:rsidR="004507A5" w:rsidRPr="007935EC" w:rsidRDefault="01F72316" w:rsidP="004507A5">
      <w:pPr>
        <w:pStyle w:val="Sraopastraipa"/>
        <w:spacing w:after="0" w:line="240" w:lineRule="auto"/>
        <w:ind w:left="0" w:firstLine="720"/>
        <w:jc w:val="both"/>
        <w:rPr>
          <w:rFonts w:ascii="Times New Roman" w:hAnsi="Times New Roman" w:cs="Times New Roman"/>
          <w:sz w:val="24"/>
          <w:szCs w:val="24"/>
        </w:rPr>
      </w:pPr>
      <w:r w:rsidRPr="007935EC">
        <w:rPr>
          <w:rFonts w:ascii="Times New Roman" w:hAnsi="Times New Roman" w:cs="Times New Roman"/>
          <w:sz w:val="24"/>
          <w:szCs w:val="24"/>
        </w:rPr>
        <w:t>7.1.1.</w:t>
      </w:r>
      <w:r w:rsidR="004253D6" w:rsidRPr="007935EC">
        <w:rPr>
          <w:rFonts w:ascii="Times New Roman" w:hAnsi="Times New Roman" w:cs="Times New Roman"/>
          <w:sz w:val="24"/>
          <w:szCs w:val="24"/>
        </w:rPr>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007935EC">
        <w:rPr>
          <w:rFonts w:ascii="Times New Roman" w:hAnsi="Times New Roman" w:cs="Times New Roman"/>
          <w:sz w:val="24"/>
          <w:szCs w:val="24"/>
        </w:rPr>
        <w:t xml:space="preserve">; </w:t>
      </w:r>
    </w:p>
    <w:p w14:paraId="1CB40131" w14:textId="2D8FD171" w:rsidR="00BF5791" w:rsidRPr="007935EC" w:rsidRDefault="2EEDAB23" w:rsidP="004507A5">
      <w:pPr>
        <w:pStyle w:val="Sraopastraipa"/>
        <w:spacing w:after="0" w:line="240" w:lineRule="auto"/>
        <w:ind w:left="0" w:firstLine="720"/>
        <w:jc w:val="both"/>
        <w:rPr>
          <w:rFonts w:ascii="Times New Roman" w:hAnsi="Times New Roman" w:cs="Times New Roman"/>
          <w:sz w:val="24"/>
          <w:szCs w:val="24"/>
        </w:rPr>
      </w:pPr>
      <w:r w:rsidRPr="007935EC">
        <w:rPr>
          <w:rFonts w:ascii="Times New Roman" w:hAnsi="Times New Roman" w:cs="Times New Roman"/>
          <w:sz w:val="24"/>
          <w:szCs w:val="24"/>
        </w:rPr>
        <w:t>arba</w:t>
      </w:r>
    </w:p>
    <w:p w14:paraId="5B846A51" w14:textId="06EB9B49" w:rsidR="00BF5791" w:rsidRPr="007935EC" w:rsidRDefault="2EEDAB23" w:rsidP="79BE1902">
      <w:pPr>
        <w:pStyle w:val="Sraopastraipa"/>
        <w:spacing w:after="0" w:line="240" w:lineRule="auto"/>
        <w:ind w:left="0" w:firstLine="709"/>
        <w:jc w:val="both"/>
        <w:rPr>
          <w:rFonts w:ascii="Times New Roman" w:hAnsi="Times New Roman" w:cs="Times New Roman"/>
          <w:sz w:val="24"/>
          <w:szCs w:val="24"/>
        </w:rPr>
      </w:pPr>
      <w:r w:rsidRPr="007935EC">
        <w:rPr>
          <w:rFonts w:ascii="Times New Roman" w:hAnsi="Times New Roman" w:cs="Times New Roman"/>
          <w:sz w:val="24"/>
          <w:szCs w:val="24"/>
        </w:rPr>
        <w:t>7.1.2</w:t>
      </w:r>
      <w:r w:rsidRPr="005F5824">
        <w:rPr>
          <w:rFonts w:ascii="Times New Roman" w:hAnsi="Times New Roman" w:cs="Times New Roman"/>
          <w:sz w:val="24"/>
          <w:szCs w:val="24"/>
        </w:rPr>
        <w:t xml:space="preserve">. </w:t>
      </w:r>
      <w:r w:rsidR="004253D6" w:rsidRPr="005F5824">
        <w:rPr>
          <w:rFonts w:ascii="Times New Roman" w:hAnsi="Times New Roman" w:cs="Times New Roman"/>
          <w:sz w:val="24"/>
          <w:szCs w:val="24"/>
        </w:rPr>
        <w:t>laisvos formos deklaraciją dėl atitikties keliamiems reikalavimams</w:t>
      </w:r>
      <w:r w:rsidR="45DB3815" w:rsidRPr="005F5824">
        <w:rPr>
          <w:rFonts w:ascii="Times New Roman" w:hAnsi="Times New Roman" w:cs="Times New Roman"/>
          <w:sz w:val="24"/>
          <w:szCs w:val="24"/>
        </w:rPr>
        <w:t>;</w:t>
      </w:r>
    </w:p>
    <w:p w14:paraId="1C434E79" w14:textId="15A2A74E" w:rsidR="004253D6" w:rsidRPr="007935EC" w:rsidRDefault="00803E70" w:rsidP="00ED4A1C">
      <w:pPr>
        <w:pStyle w:val="Sraopastraipa"/>
        <w:spacing w:after="0" w:line="240" w:lineRule="auto"/>
        <w:ind w:left="0" w:firstLine="567"/>
        <w:jc w:val="both"/>
        <w:rPr>
          <w:rFonts w:ascii="Times New Roman" w:eastAsiaTheme="minorHAnsi" w:hAnsi="Times New Roman" w:cs="Times New Roman"/>
          <w:bCs/>
          <w:iCs/>
          <w:sz w:val="24"/>
          <w:szCs w:val="24"/>
        </w:rPr>
      </w:pPr>
      <w:r w:rsidRPr="007935EC">
        <w:rPr>
          <w:rFonts w:ascii="Times New Roman" w:hAnsi="Times New Roman" w:cs="Times New Roman"/>
          <w:sz w:val="24"/>
          <w:szCs w:val="24"/>
        </w:rPr>
        <w:t>Pažymų, patvirtinančių VPĮ 46 straipsnyje nurodytų tiekėjo pašalinimo pagrindų nebuvimą, nereikalaujama, išskyrus tuos atvejus, kai kyla pagrįstų abejonių dėl tiekėjų patikimumo</w:t>
      </w:r>
      <w:r w:rsidR="00BF5791" w:rsidRPr="007935EC">
        <w:rPr>
          <w:rFonts w:ascii="Times New Roman" w:hAnsi="Times New Roman" w:cs="Times New Roman"/>
          <w:sz w:val="24"/>
          <w:szCs w:val="24"/>
        </w:rPr>
        <w:t>.</w:t>
      </w:r>
    </w:p>
    <w:p w14:paraId="0D9A881F" w14:textId="13C67476" w:rsidR="00D20B5F" w:rsidRPr="007935EC" w:rsidRDefault="00674756" w:rsidP="00ED4A1C">
      <w:pPr>
        <w:pStyle w:val="Sraopastraipa"/>
        <w:numPr>
          <w:ilvl w:val="1"/>
          <w:numId w:val="9"/>
        </w:numPr>
        <w:spacing w:after="0" w:line="240" w:lineRule="auto"/>
        <w:ind w:left="0" w:firstLine="697"/>
        <w:jc w:val="both"/>
        <w:rPr>
          <w:rFonts w:ascii="Times New Roman" w:eastAsiaTheme="minorHAnsi" w:hAnsi="Times New Roman" w:cs="Times New Roman"/>
          <w:bCs/>
          <w:i/>
          <w:iCs/>
          <w:sz w:val="24"/>
          <w:szCs w:val="24"/>
        </w:rPr>
      </w:pPr>
      <w:r w:rsidRPr="007935EC">
        <w:rPr>
          <w:rFonts w:ascii="Times New Roman" w:hAnsi="Times New Roman" w:cs="Times New Roman"/>
          <w:sz w:val="24"/>
          <w:szCs w:val="24"/>
        </w:rPr>
        <w:t xml:space="preserve">Jeigu </w:t>
      </w:r>
      <w:r w:rsidR="00D762BC" w:rsidRPr="007935EC">
        <w:rPr>
          <w:rFonts w:ascii="Times New Roman" w:hAnsi="Times New Roman" w:cs="Times New Roman"/>
          <w:sz w:val="24"/>
          <w:szCs w:val="24"/>
        </w:rPr>
        <w:t>s</w:t>
      </w:r>
      <w:r w:rsidRPr="007935EC">
        <w:rPr>
          <w:rFonts w:ascii="Times New Roman" w:hAnsi="Times New Roman" w:cs="Times New Roman"/>
          <w:sz w:val="24"/>
          <w:szCs w:val="24"/>
        </w:rPr>
        <w:t xml:space="preserve">pecialiosiose </w:t>
      </w:r>
      <w:r w:rsidR="00AE2891" w:rsidRPr="007935EC">
        <w:rPr>
          <w:rFonts w:ascii="Times New Roman" w:hAnsi="Times New Roman" w:cs="Times New Roman"/>
          <w:sz w:val="24"/>
          <w:szCs w:val="24"/>
        </w:rPr>
        <w:t xml:space="preserve">pirkimo </w:t>
      </w:r>
      <w:r w:rsidRPr="007935EC">
        <w:rPr>
          <w:rFonts w:ascii="Times New Roman" w:hAnsi="Times New Roman" w:cs="Times New Roman"/>
          <w:sz w:val="24"/>
          <w:szCs w:val="24"/>
        </w:rPr>
        <w:t xml:space="preserve">sąlygose reikalaujama </w:t>
      </w:r>
      <w:r w:rsidR="009D53F7" w:rsidRPr="007935EC">
        <w:rPr>
          <w:rFonts w:ascii="Times New Roman" w:hAnsi="Times New Roman" w:cs="Times New Roman"/>
          <w:sz w:val="24"/>
          <w:szCs w:val="24"/>
        </w:rPr>
        <w:t xml:space="preserve">pateikti EBVPD, </w:t>
      </w:r>
      <w:r w:rsidR="00A8785A" w:rsidRPr="007935EC">
        <w:rPr>
          <w:rFonts w:ascii="Times New Roman" w:hAnsi="Times New Roman" w:cs="Times New Roman"/>
          <w:sz w:val="24"/>
          <w:szCs w:val="24"/>
        </w:rPr>
        <w:t>tokiu atveju taikom</w:t>
      </w:r>
      <w:r w:rsidR="009F6E9E" w:rsidRPr="007935EC">
        <w:rPr>
          <w:rFonts w:ascii="Times New Roman" w:hAnsi="Times New Roman" w:cs="Times New Roman"/>
          <w:sz w:val="24"/>
          <w:szCs w:val="24"/>
        </w:rPr>
        <w:t>os šio skyriaus 7.2-</w:t>
      </w:r>
      <w:r w:rsidR="00A13F73" w:rsidRPr="007935EC">
        <w:rPr>
          <w:rFonts w:ascii="Times New Roman" w:hAnsi="Times New Roman" w:cs="Times New Roman"/>
          <w:sz w:val="24"/>
          <w:szCs w:val="24"/>
        </w:rPr>
        <w:t>7.5 p</w:t>
      </w:r>
      <w:r w:rsidR="0002613A" w:rsidRPr="007935EC">
        <w:rPr>
          <w:rFonts w:ascii="Times New Roman" w:hAnsi="Times New Roman" w:cs="Times New Roman"/>
          <w:sz w:val="24"/>
          <w:szCs w:val="24"/>
        </w:rPr>
        <w:t xml:space="preserve">unktuose nurodytos nuostatos. </w:t>
      </w:r>
      <w:r w:rsidR="0002613A" w:rsidRPr="007935EC">
        <w:rPr>
          <w:rFonts w:ascii="Times New Roman" w:hAnsi="Times New Roman" w:cs="Times New Roman"/>
          <w:i/>
          <w:iCs/>
          <w:sz w:val="24"/>
          <w:szCs w:val="24"/>
        </w:rPr>
        <w:t>A</w:t>
      </w:r>
      <w:r w:rsidR="00D20B5F" w:rsidRPr="007935EC">
        <w:rPr>
          <w:rFonts w:ascii="Times New Roman" w:hAnsi="Times New Roman" w:cs="Times New Roman"/>
          <w:i/>
          <w:iCs/>
          <w:sz w:val="24"/>
          <w:szCs w:val="24"/>
        </w:rPr>
        <w:t>tskirą EBVPD pildo:</w:t>
      </w:r>
    </w:p>
    <w:p w14:paraId="3078430C" w14:textId="77777777" w:rsidR="00D20B5F" w:rsidRPr="007935EC" w:rsidRDefault="00D20B5F" w:rsidP="00ED4A1C">
      <w:pPr>
        <w:pStyle w:val="Sraopastraipa"/>
        <w:numPr>
          <w:ilvl w:val="2"/>
          <w:numId w:val="9"/>
        </w:numPr>
        <w:spacing w:after="0" w:line="240" w:lineRule="auto"/>
        <w:ind w:left="0" w:firstLine="697"/>
        <w:jc w:val="both"/>
        <w:rPr>
          <w:rFonts w:ascii="Times New Roman" w:eastAsiaTheme="minorHAnsi" w:hAnsi="Times New Roman" w:cs="Times New Roman"/>
          <w:bCs/>
          <w:i/>
          <w:iCs/>
          <w:sz w:val="24"/>
          <w:szCs w:val="24"/>
        </w:rPr>
      </w:pPr>
      <w:r w:rsidRPr="007935EC">
        <w:rPr>
          <w:rFonts w:ascii="Times New Roman" w:eastAsiaTheme="minorHAnsi" w:hAnsi="Times New Roman" w:cs="Times New Roman"/>
          <w:bCs/>
          <w:i/>
          <w:iCs/>
          <w:sz w:val="24"/>
          <w:szCs w:val="24"/>
        </w:rPr>
        <w:t>tiekėjas;</w:t>
      </w:r>
    </w:p>
    <w:p w14:paraId="10B0E646" w14:textId="5B758A03" w:rsidR="00D20B5F" w:rsidRPr="007935EC" w:rsidRDefault="00D20B5F" w:rsidP="00ED4A1C">
      <w:pPr>
        <w:pStyle w:val="Sraopastraipa"/>
        <w:numPr>
          <w:ilvl w:val="2"/>
          <w:numId w:val="9"/>
        </w:numPr>
        <w:spacing w:after="0" w:line="240" w:lineRule="auto"/>
        <w:ind w:left="0" w:firstLine="697"/>
        <w:jc w:val="both"/>
        <w:rPr>
          <w:rFonts w:ascii="Times New Roman" w:eastAsiaTheme="minorHAnsi" w:hAnsi="Times New Roman" w:cs="Times New Roman"/>
          <w:bCs/>
          <w:i/>
          <w:iCs/>
          <w:sz w:val="24"/>
          <w:szCs w:val="24"/>
        </w:rPr>
      </w:pPr>
      <w:r w:rsidRPr="007935EC">
        <w:rPr>
          <w:rFonts w:ascii="Times New Roman" w:eastAsiaTheme="minorHAnsi" w:hAnsi="Times New Roman" w:cs="Times New Roman"/>
          <w:bCs/>
          <w:i/>
          <w:iCs/>
          <w:sz w:val="24"/>
          <w:szCs w:val="24"/>
        </w:rPr>
        <w:t xml:space="preserve">kiekvienas tiekėjų grupės narys (jeigu </w:t>
      </w:r>
      <w:r w:rsidR="00C60F85" w:rsidRPr="007935EC">
        <w:rPr>
          <w:rFonts w:ascii="Times New Roman" w:eastAsiaTheme="minorHAnsi" w:hAnsi="Times New Roman" w:cs="Times New Roman"/>
          <w:bCs/>
          <w:i/>
          <w:iCs/>
          <w:sz w:val="24"/>
          <w:szCs w:val="24"/>
        </w:rPr>
        <w:t>p</w:t>
      </w:r>
      <w:r w:rsidR="00716DF5" w:rsidRPr="007935EC">
        <w:rPr>
          <w:rFonts w:ascii="Times New Roman" w:eastAsiaTheme="minorHAnsi" w:hAnsi="Times New Roman" w:cs="Times New Roman"/>
          <w:bCs/>
          <w:i/>
          <w:iCs/>
          <w:sz w:val="24"/>
          <w:szCs w:val="24"/>
        </w:rPr>
        <w:t xml:space="preserve">asiūlymą </w:t>
      </w:r>
      <w:r w:rsidRPr="007935EC">
        <w:rPr>
          <w:rFonts w:ascii="Times New Roman" w:eastAsiaTheme="minorHAnsi" w:hAnsi="Times New Roman" w:cs="Times New Roman"/>
          <w:bCs/>
          <w:i/>
          <w:iCs/>
          <w:sz w:val="24"/>
          <w:szCs w:val="24"/>
        </w:rPr>
        <w:t>teikia tiekėjų grupė);</w:t>
      </w:r>
    </w:p>
    <w:p w14:paraId="31BBE50A" w14:textId="032EA846" w:rsidR="00D20B5F" w:rsidRPr="007935EC" w:rsidRDefault="00D20B5F" w:rsidP="00ED4A1C">
      <w:pPr>
        <w:pStyle w:val="Sraopastraipa"/>
        <w:numPr>
          <w:ilvl w:val="2"/>
          <w:numId w:val="9"/>
        </w:numPr>
        <w:spacing w:after="0" w:line="240" w:lineRule="auto"/>
        <w:ind w:left="0" w:firstLine="697"/>
        <w:jc w:val="both"/>
        <w:rPr>
          <w:rFonts w:ascii="Times New Roman" w:eastAsiaTheme="minorHAnsi" w:hAnsi="Times New Roman" w:cs="Times New Roman"/>
          <w:bCs/>
          <w:i/>
          <w:iCs/>
          <w:sz w:val="24"/>
          <w:szCs w:val="24"/>
        </w:rPr>
      </w:pPr>
      <w:r w:rsidRPr="007935EC">
        <w:rPr>
          <w:rFonts w:ascii="Times New Roman" w:eastAsiaTheme="minorHAnsi" w:hAnsi="Times New Roman" w:cs="Times New Roman"/>
          <w:bCs/>
          <w:i/>
          <w:iCs/>
          <w:sz w:val="24"/>
          <w:szCs w:val="24"/>
        </w:rPr>
        <w:t>kiekvienas ūkio subjektas, jeigu tiekėjas remiasi jo pajėgumais pagal VPĮ 49</w:t>
      </w:r>
      <w:r w:rsidR="00C3282D" w:rsidRPr="007935EC">
        <w:rPr>
          <w:rFonts w:ascii="Times New Roman" w:eastAsiaTheme="minorHAnsi" w:hAnsi="Times New Roman" w:cs="Times New Roman"/>
          <w:bCs/>
          <w:i/>
          <w:iCs/>
          <w:sz w:val="24"/>
          <w:szCs w:val="24"/>
        </w:rPr>
        <w:t xml:space="preserve"> </w:t>
      </w:r>
      <w:r w:rsidRPr="007935EC">
        <w:rPr>
          <w:rFonts w:ascii="Times New Roman" w:eastAsiaTheme="minorHAnsi" w:hAnsi="Times New Roman" w:cs="Times New Roman"/>
          <w:bCs/>
          <w:i/>
          <w:iCs/>
          <w:sz w:val="24"/>
          <w:szCs w:val="24"/>
        </w:rPr>
        <w:t>straipsnį;</w:t>
      </w:r>
    </w:p>
    <w:p w14:paraId="328D4E26" w14:textId="7DD640F7" w:rsidR="00664184" w:rsidRPr="007935EC" w:rsidRDefault="5F45614C" w:rsidP="00ED4A1C">
      <w:pPr>
        <w:pStyle w:val="Sraopastraipa"/>
        <w:numPr>
          <w:ilvl w:val="2"/>
          <w:numId w:val="9"/>
        </w:numPr>
        <w:spacing w:after="0" w:line="240" w:lineRule="auto"/>
        <w:ind w:left="0" w:firstLine="697"/>
        <w:jc w:val="both"/>
        <w:rPr>
          <w:rFonts w:ascii="Times New Roman" w:hAnsi="Times New Roman" w:cs="Times New Roman"/>
          <w:b/>
          <w:bCs/>
          <w:i/>
          <w:iCs/>
          <w:sz w:val="24"/>
          <w:szCs w:val="24"/>
        </w:rPr>
      </w:pPr>
      <w:bookmarkStart w:id="26" w:name="_Ref39744312"/>
      <w:r w:rsidRPr="007935EC">
        <w:rPr>
          <w:rFonts w:ascii="Times New Roman" w:hAnsi="Times New Roman" w:cs="Times New Roman"/>
          <w:i/>
          <w:iCs/>
          <w:sz w:val="24"/>
          <w:szCs w:val="24"/>
        </w:rPr>
        <w:t xml:space="preserve">fiziniai asmenys, kuriuos tiekėjas ketina įdarbinti </w:t>
      </w:r>
      <w:r w:rsidR="001458F6" w:rsidRPr="007935EC">
        <w:rPr>
          <w:rFonts w:ascii="Times New Roman" w:hAnsi="Times New Roman" w:cs="Times New Roman"/>
          <w:i/>
          <w:iCs/>
          <w:sz w:val="24"/>
          <w:szCs w:val="24"/>
        </w:rPr>
        <w:t>p</w:t>
      </w:r>
      <w:r w:rsidRPr="007935EC">
        <w:rPr>
          <w:rFonts w:ascii="Times New Roman" w:hAnsi="Times New Roman" w:cs="Times New Roman"/>
          <w:i/>
          <w:iCs/>
          <w:sz w:val="24"/>
          <w:szCs w:val="24"/>
        </w:rPr>
        <w:t>irkimo laimėjimo atveju ir kurių pajėgumais tiekėjas remiasi pagal VPĮ 49</w:t>
      </w:r>
      <w:r w:rsidR="0021341F" w:rsidRPr="007935EC">
        <w:rPr>
          <w:rFonts w:ascii="Times New Roman" w:hAnsi="Times New Roman" w:cs="Times New Roman"/>
          <w:i/>
          <w:iCs/>
          <w:sz w:val="24"/>
          <w:szCs w:val="24"/>
        </w:rPr>
        <w:t xml:space="preserve"> </w:t>
      </w:r>
      <w:r w:rsidRPr="007935EC">
        <w:rPr>
          <w:rFonts w:ascii="Times New Roman" w:hAnsi="Times New Roman" w:cs="Times New Roman"/>
          <w:i/>
          <w:iCs/>
          <w:sz w:val="24"/>
          <w:szCs w:val="24"/>
        </w:rPr>
        <w:t>straipsnį</w:t>
      </w:r>
      <w:r w:rsidR="16EFBBD9" w:rsidRPr="007935EC">
        <w:rPr>
          <w:rFonts w:ascii="Times New Roman" w:hAnsi="Times New Roman" w:cs="Times New Roman"/>
          <w:i/>
          <w:iCs/>
          <w:sz w:val="24"/>
          <w:szCs w:val="24"/>
        </w:rPr>
        <w:t xml:space="preserve"> </w:t>
      </w:r>
      <w:r w:rsidR="00F2767B" w:rsidRPr="007935EC">
        <w:rPr>
          <w:rFonts w:ascii="Times New Roman" w:hAnsi="Times New Roman" w:cs="Times New Roman"/>
          <w:i/>
          <w:iCs/>
          <w:sz w:val="24"/>
          <w:szCs w:val="24"/>
        </w:rPr>
        <w:t>(</w:t>
      </w:r>
      <w:proofErr w:type="spellStart"/>
      <w:r w:rsidR="00F2767B" w:rsidRPr="007935EC">
        <w:rPr>
          <w:rFonts w:ascii="Times New Roman" w:hAnsi="Times New Roman" w:cs="Times New Roman"/>
          <w:i/>
          <w:iCs/>
          <w:sz w:val="24"/>
          <w:szCs w:val="24"/>
        </w:rPr>
        <w:t>kvazisubtiekėjai</w:t>
      </w:r>
      <w:proofErr w:type="spellEnd"/>
      <w:r w:rsidR="00F2767B" w:rsidRPr="007935EC">
        <w:rPr>
          <w:rFonts w:ascii="Times New Roman" w:hAnsi="Times New Roman" w:cs="Times New Roman"/>
          <w:i/>
          <w:iCs/>
          <w:sz w:val="24"/>
          <w:szCs w:val="24"/>
        </w:rPr>
        <w:t xml:space="preserve">) </w:t>
      </w:r>
      <w:r w:rsidR="16EFBBD9" w:rsidRPr="007935EC">
        <w:rPr>
          <w:rFonts w:ascii="Times New Roman" w:hAnsi="Times New Roman" w:cs="Times New Roman"/>
          <w:i/>
          <w:iCs/>
          <w:sz w:val="24"/>
          <w:szCs w:val="24"/>
        </w:rPr>
        <w:t>(</w:t>
      </w:r>
      <w:r w:rsidR="16EFBBD9" w:rsidRPr="007935EC">
        <w:rPr>
          <w:rFonts w:ascii="Times New Roman" w:hAnsi="Times New Roman" w:cs="Times New Roman"/>
          <w:b/>
          <w:bCs/>
          <w:i/>
          <w:iCs/>
          <w:sz w:val="24"/>
          <w:szCs w:val="24"/>
        </w:rPr>
        <w:t xml:space="preserve">jeigu </w:t>
      </w:r>
      <w:r w:rsidR="118A8CA9" w:rsidRPr="007935EC">
        <w:rPr>
          <w:rFonts w:ascii="Times New Roman" w:hAnsi="Times New Roman" w:cs="Times New Roman"/>
          <w:b/>
          <w:bCs/>
          <w:i/>
          <w:iCs/>
          <w:sz w:val="24"/>
          <w:szCs w:val="24"/>
        </w:rPr>
        <w:t xml:space="preserve"> </w:t>
      </w:r>
      <w:r w:rsidR="00D4462D" w:rsidRPr="007935EC">
        <w:rPr>
          <w:rFonts w:ascii="Times New Roman" w:hAnsi="Times New Roman" w:cs="Times New Roman"/>
          <w:b/>
          <w:bCs/>
          <w:i/>
          <w:iCs/>
          <w:sz w:val="24"/>
          <w:szCs w:val="24"/>
        </w:rPr>
        <w:t xml:space="preserve">perkančioji organizacija </w:t>
      </w:r>
      <w:r w:rsidR="16EFBBD9" w:rsidRPr="007935EC">
        <w:rPr>
          <w:rFonts w:ascii="Times New Roman" w:hAnsi="Times New Roman" w:cs="Times New Roman"/>
          <w:b/>
          <w:bCs/>
          <w:i/>
          <w:iCs/>
          <w:sz w:val="24"/>
          <w:szCs w:val="24"/>
        </w:rPr>
        <w:t xml:space="preserve">nustato reikalavimus dėl fizinių asmenų, kurių kvalifikacija tiekėjas remiasi ir kuriuos, </w:t>
      </w:r>
      <w:r w:rsidR="00D4462D" w:rsidRPr="007935EC">
        <w:rPr>
          <w:rFonts w:ascii="Times New Roman" w:hAnsi="Times New Roman" w:cs="Times New Roman"/>
          <w:b/>
          <w:bCs/>
          <w:i/>
          <w:iCs/>
          <w:sz w:val="24"/>
          <w:szCs w:val="24"/>
        </w:rPr>
        <w:t>p</w:t>
      </w:r>
      <w:r w:rsidR="16EFBBD9" w:rsidRPr="007935EC">
        <w:rPr>
          <w:rFonts w:ascii="Times New Roman" w:hAnsi="Times New Roman" w:cs="Times New Roman"/>
          <w:b/>
          <w:bCs/>
          <w:i/>
          <w:iCs/>
          <w:sz w:val="24"/>
          <w:szCs w:val="24"/>
        </w:rPr>
        <w:t>irkimo laimėjimo atveju, tiekėjas ketina įdarbinti, pašalinimo pagrindų</w:t>
      </w:r>
      <w:r w:rsidR="16EFBBD9" w:rsidRPr="007935EC">
        <w:rPr>
          <w:rFonts w:ascii="Times New Roman" w:hAnsi="Times New Roman" w:cs="Times New Roman"/>
          <w:i/>
          <w:iCs/>
          <w:sz w:val="24"/>
          <w:szCs w:val="24"/>
        </w:rPr>
        <w:t>)</w:t>
      </w:r>
      <w:r w:rsidRPr="007935EC">
        <w:rPr>
          <w:rFonts w:ascii="Times New Roman" w:hAnsi="Times New Roman" w:cs="Times New Roman"/>
          <w:i/>
          <w:iCs/>
          <w:sz w:val="24"/>
          <w:szCs w:val="24"/>
        </w:rPr>
        <w:t>.</w:t>
      </w:r>
      <w:bookmarkEnd w:id="26"/>
    </w:p>
    <w:p w14:paraId="56C33FEC" w14:textId="58B71EC2" w:rsidR="00D20B5F" w:rsidRPr="007935EC" w:rsidRDefault="00F421F5" w:rsidP="00ED4A1C">
      <w:pPr>
        <w:pStyle w:val="Sraopastraipa"/>
        <w:numPr>
          <w:ilvl w:val="2"/>
          <w:numId w:val="9"/>
        </w:numPr>
        <w:spacing w:after="0" w:line="240" w:lineRule="auto"/>
        <w:ind w:left="0" w:firstLine="697"/>
        <w:jc w:val="both"/>
        <w:rPr>
          <w:rFonts w:ascii="Times New Roman" w:hAnsi="Times New Roman" w:cs="Times New Roman"/>
          <w:b/>
          <w:bCs/>
          <w:i/>
          <w:iCs/>
          <w:sz w:val="24"/>
          <w:szCs w:val="24"/>
        </w:rPr>
      </w:pPr>
      <w:bookmarkStart w:id="27" w:name="_Ref39744259"/>
      <w:r w:rsidRPr="007935EC">
        <w:rPr>
          <w:rFonts w:ascii="Times New Roman" w:hAnsi="Times New Roman" w:cs="Times New Roman"/>
          <w:i/>
          <w:iCs/>
          <w:sz w:val="24"/>
          <w:szCs w:val="24"/>
        </w:rPr>
        <w:t xml:space="preserve">Pasiūlymo </w:t>
      </w:r>
      <w:r w:rsidR="085DEA44" w:rsidRPr="007935EC">
        <w:rPr>
          <w:rFonts w:ascii="Times New Roman" w:hAnsi="Times New Roman" w:cs="Times New Roman"/>
          <w:i/>
          <w:iCs/>
          <w:sz w:val="24"/>
          <w:szCs w:val="24"/>
        </w:rPr>
        <w:t>teikimo metu žinomi subtiekėjai</w:t>
      </w:r>
      <w:r w:rsidR="16EFBBD9" w:rsidRPr="007935EC">
        <w:rPr>
          <w:rFonts w:ascii="Times New Roman" w:hAnsi="Times New Roman" w:cs="Times New Roman"/>
          <w:i/>
          <w:iCs/>
          <w:sz w:val="24"/>
          <w:szCs w:val="24"/>
        </w:rPr>
        <w:t xml:space="preserve"> (</w:t>
      </w:r>
      <w:r w:rsidR="16EFBBD9" w:rsidRPr="007935EC">
        <w:rPr>
          <w:rFonts w:ascii="Times New Roman" w:hAnsi="Times New Roman" w:cs="Times New Roman"/>
          <w:b/>
          <w:bCs/>
          <w:i/>
          <w:iCs/>
          <w:sz w:val="24"/>
          <w:szCs w:val="24"/>
        </w:rPr>
        <w:t xml:space="preserve">jeigu </w:t>
      </w:r>
      <w:r w:rsidR="62222D7D" w:rsidRPr="007935EC">
        <w:rPr>
          <w:rFonts w:ascii="Times New Roman" w:hAnsi="Times New Roman" w:cs="Times New Roman"/>
          <w:i/>
          <w:iCs/>
          <w:sz w:val="24"/>
          <w:szCs w:val="24"/>
        </w:rPr>
        <w:t xml:space="preserve"> </w:t>
      </w:r>
      <w:r w:rsidR="005921E1" w:rsidRPr="007935EC">
        <w:rPr>
          <w:rFonts w:ascii="Times New Roman" w:hAnsi="Times New Roman" w:cs="Times New Roman"/>
          <w:b/>
          <w:bCs/>
          <w:i/>
          <w:iCs/>
          <w:sz w:val="24"/>
          <w:szCs w:val="24"/>
        </w:rPr>
        <w:t xml:space="preserve">perkančioji organizacija </w:t>
      </w:r>
      <w:r w:rsidR="16EFBBD9" w:rsidRPr="007935EC">
        <w:rPr>
          <w:rFonts w:ascii="Times New Roman" w:hAnsi="Times New Roman" w:cs="Times New Roman"/>
          <w:b/>
          <w:bCs/>
          <w:i/>
          <w:iCs/>
          <w:sz w:val="24"/>
          <w:szCs w:val="24"/>
        </w:rPr>
        <w:t>nustato reikalavimus dėl subtiekėjų pašalinimo pagrindų</w:t>
      </w:r>
      <w:r w:rsidR="16EFBBD9" w:rsidRPr="007935EC">
        <w:rPr>
          <w:rFonts w:ascii="Times New Roman" w:hAnsi="Times New Roman" w:cs="Times New Roman"/>
          <w:i/>
          <w:iCs/>
          <w:sz w:val="24"/>
          <w:szCs w:val="24"/>
        </w:rPr>
        <w:t>)</w:t>
      </w:r>
      <w:r w:rsidR="4EAA6066" w:rsidRPr="007935EC">
        <w:rPr>
          <w:rFonts w:ascii="Times New Roman" w:hAnsi="Times New Roman" w:cs="Times New Roman"/>
          <w:i/>
          <w:iCs/>
          <w:sz w:val="24"/>
          <w:szCs w:val="24"/>
        </w:rPr>
        <w:t>.</w:t>
      </w:r>
      <w:bookmarkEnd w:id="27"/>
    </w:p>
    <w:p w14:paraId="156D03F7" w14:textId="2ACB00E1" w:rsidR="001275FB" w:rsidRPr="007935EC" w:rsidRDefault="00044728" w:rsidP="00ED4A1C">
      <w:pPr>
        <w:pStyle w:val="Sraopastraipa"/>
        <w:numPr>
          <w:ilvl w:val="1"/>
          <w:numId w:val="9"/>
        </w:numPr>
        <w:spacing w:after="0" w:line="240" w:lineRule="auto"/>
        <w:ind w:left="0" w:firstLine="697"/>
        <w:jc w:val="both"/>
        <w:rPr>
          <w:rStyle w:val="Emfaz"/>
          <w:rFonts w:ascii="Times New Roman" w:eastAsiaTheme="minorHAnsi" w:hAnsi="Times New Roman" w:cs="Times New Roman"/>
          <w:i w:val="0"/>
          <w:sz w:val="24"/>
          <w:szCs w:val="24"/>
        </w:rPr>
      </w:pPr>
      <w:r w:rsidRPr="007935EC">
        <w:rPr>
          <w:rFonts w:ascii="Times New Roman" w:hAnsi="Times New Roman" w:cs="Times New Roman"/>
          <w:i/>
          <w:iCs/>
          <w:sz w:val="24"/>
          <w:szCs w:val="24"/>
        </w:rPr>
        <w:t>EBVPD pildomas jį</w:t>
      </w:r>
      <w:r w:rsidR="009855D4" w:rsidRPr="007935EC">
        <w:rPr>
          <w:rFonts w:ascii="Times New Roman" w:hAnsi="Times New Roman" w:cs="Times New Roman"/>
          <w:i/>
          <w:iCs/>
          <w:sz w:val="24"/>
          <w:szCs w:val="24"/>
        </w:rPr>
        <w:t xml:space="preserve"> </w:t>
      </w:r>
      <w:r w:rsidR="00FD003B" w:rsidRPr="007935EC">
        <w:rPr>
          <w:rFonts w:ascii="Times New Roman" w:hAnsi="Times New Roman" w:cs="Times New Roman"/>
          <w:i/>
          <w:iCs/>
          <w:sz w:val="24"/>
          <w:szCs w:val="24"/>
        </w:rPr>
        <w:t>įkėlus</w:t>
      </w:r>
      <w:r w:rsidR="009855D4" w:rsidRPr="007935EC">
        <w:rPr>
          <w:rFonts w:ascii="Times New Roman" w:hAnsi="Times New Roman" w:cs="Times New Roman"/>
          <w:i/>
          <w:iCs/>
          <w:sz w:val="24"/>
          <w:szCs w:val="24"/>
        </w:rPr>
        <w:t xml:space="preserve"> </w:t>
      </w:r>
      <w:r w:rsidR="009855D4" w:rsidRPr="007935EC">
        <w:rPr>
          <w:rFonts w:ascii="Times New Roman" w:eastAsia="Calibri" w:hAnsi="Times New Roman" w:cs="Times New Roman"/>
          <w:i/>
          <w:iCs/>
          <w:sz w:val="24"/>
          <w:szCs w:val="24"/>
        </w:rPr>
        <w:t>interneto svetain</w:t>
      </w:r>
      <w:r w:rsidRPr="007935EC">
        <w:rPr>
          <w:rFonts w:ascii="Times New Roman" w:eastAsia="Calibri" w:hAnsi="Times New Roman" w:cs="Times New Roman"/>
          <w:i/>
          <w:iCs/>
          <w:sz w:val="24"/>
          <w:szCs w:val="24"/>
        </w:rPr>
        <w:t>ėje</w:t>
      </w:r>
      <w:r w:rsidR="00C179C4" w:rsidRPr="007935EC">
        <w:rPr>
          <w:rFonts w:ascii="Times New Roman" w:eastAsia="Calibri" w:hAnsi="Times New Roman" w:cs="Times New Roman"/>
          <w:i/>
          <w:iCs/>
          <w:sz w:val="24"/>
          <w:szCs w:val="24"/>
        </w:rPr>
        <w:t xml:space="preserve"> </w:t>
      </w:r>
      <w:hyperlink r:id="rId12" w:history="1">
        <w:r w:rsidR="00C179C4" w:rsidRPr="007935EC">
          <w:rPr>
            <w:rStyle w:val="Hipersaitas"/>
            <w:rFonts w:ascii="Times New Roman" w:hAnsi="Times New Roman" w:cs="Times New Roman"/>
            <w:bCs/>
            <w:i/>
            <w:iCs/>
            <w:color w:val="0070C0"/>
            <w:sz w:val="24"/>
            <w:szCs w:val="24"/>
          </w:rPr>
          <w:t>http://ebvpd.eviesiejipirkimai.lt/espd-web/</w:t>
        </w:r>
      </w:hyperlink>
      <w:r w:rsidRPr="007935EC">
        <w:rPr>
          <w:rFonts w:ascii="Times New Roman" w:hAnsi="Times New Roman" w:cs="Times New Roman"/>
          <w:bCs/>
          <w:i/>
          <w:iCs/>
          <w:sz w:val="24"/>
          <w:szCs w:val="24"/>
        </w:rPr>
        <w:t>.</w:t>
      </w:r>
      <w:r w:rsidR="009855D4" w:rsidRPr="007935EC">
        <w:rPr>
          <w:rFonts w:ascii="Times New Roman" w:eastAsia="Calibri" w:hAnsi="Times New Roman" w:cs="Times New Roman"/>
          <w:i/>
          <w:iCs/>
          <w:sz w:val="24"/>
          <w:szCs w:val="24"/>
        </w:rPr>
        <w:t xml:space="preserve"> </w:t>
      </w:r>
      <w:r w:rsidRPr="007935EC">
        <w:rPr>
          <w:rFonts w:ascii="Times New Roman" w:eastAsia="Calibri" w:hAnsi="Times New Roman" w:cs="Times New Roman"/>
          <w:i/>
          <w:iCs/>
          <w:sz w:val="24"/>
          <w:szCs w:val="24"/>
        </w:rPr>
        <w:t>T</w:t>
      </w:r>
      <w:r w:rsidR="009855D4" w:rsidRPr="007935EC">
        <w:rPr>
          <w:rFonts w:ascii="Times New Roman" w:eastAsia="Calibri" w:hAnsi="Times New Roman" w:cs="Times New Roman"/>
          <w:i/>
          <w:iCs/>
          <w:sz w:val="24"/>
          <w:szCs w:val="24"/>
        </w:rPr>
        <w:t xml:space="preserve">eikdamas </w:t>
      </w:r>
      <w:r w:rsidR="00522CB0" w:rsidRPr="007935EC">
        <w:rPr>
          <w:rFonts w:ascii="Times New Roman" w:eastAsia="Calibri" w:hAnsi="Times New Roman" w:cs="Times New Roman"/>
          <w:i/>
          <w:iCs/>
          <w:sz w:val="24"/>
          <w:szCs w:val="24"/>
        </w:rPr>
        <w:t>p</w:t>
      </w:r>
      <w:r w:rsidR="0070635D" w:rsidRPr="007935EC">
        <w:rPr>
          <w:rFonts w:ascii="Times New Roman" w:eastAsia="Calibri" w:hAnsi="Times New Roman" w:cs="Times New Roman"/>
          <w:i/>
          <w:iCs/>
          <w:sz w:val="24"/>
          <w:szCs w:val="24"/>
        </w:rPr>
        <w:t xml:space="preserve">asiūlymą </w:t>
      </w:r>
      <w:r w:rsidR="009855D4" w:rsidRPr="007935EC">
        <w:rPr>
          <w:rFonts w:ascii="Times New Roman" w:eastAsia="Calibri" w:hAnsi="Times New Roman" w:cs="Times New Roman"/>
          <w:i/>
          <w:iCs/>
          <w:sz w:val="24"/>
          <w:szCs w:val="24"/>
        </w:rPr>
        <w:t>CVP IS priemonėmis š</w:t>
      </w:r>
      <w:r w:rsidRPr="007935EC">
        <w:rPr>
          <w:rFonts w:ascii="Times New Roman" w:eastAsia="Calibri" w:hAnsi="Times New Roman" w:cs="Times New Roman"/>
          <w:i/>
          <w:iCs/>
          <w:sz w:val="24"/>
          <w:szCs w:val="24"/>
        </w:rPr>
        <w:t>į užpildytą ir</w:t>
      </w:r>
      <w:r w:rsidR="009855D4" w:rsidRPr="007935EC">
        <w:rPr>
          <w:rFonts w:ascii="Times New Roman" w:eastAsia="Calibri" w:hAnsi="Times New Roman" w:cs="Times New Roman"/>
          <w:i/>
          <w:iCs/>
          <w:sz w:val="24"/>
          <w:szCs w:val="24"/>
        </w:rPr>
        <w:t xml:space="preserve"> </w:t>
      </w:r>
      <w:r w:rsidR="00374A04" w:rsidRPr="007935EC">
        <w:rPr>
          <w:rFonts w:ascii="Times New Roman" w:eastAsia="Calibri" w:hAnsi="Times New Roman" w:cs="Times New Roman"/>
          <w:i/>
          <w:iCs/>
          <w:sz w:val="24"/>
          <w:szCs w:val="24"/>
        </w:rPr>
        <w:t xml:space="preserve">pasirašytą </w:t>
      </w:r>
      <w:r w:rsidR="004847DE" w:rsidRPr="007935EC">
        <w:rPr>
          <w:rFonts w:ascii="Times New Roman" w:eastAsia="Calibri" w:hAnsi="Times New Roman" w:cs="Times New Roman"/>
          <w:i/>
          <w:iCs/>
          <w:sz w:val="24"/>
          <w:szCs w:val="24"/>
        </w:rPr>
        <w:t xml:space="preserve">(išskyrus jei visą </w:t>
      </w:r>
      <w:r w:rsidR="00CC099B" w:rsidRPr="007935EC">
        <w:rPr>
          <w:rFonts w:ascii="Times New Roman" w:eastAsia="Calibri" w:hAnsi="Times New Roman" w:cs="Times New Roman"/>
          <w:i/>
          <w:iCs/>
          <w:sz w:val="24"/>
          <w:szCs w:val="24"/>
        </w:rPr>
        <w:t>p</w:t>
      </w:r>
      <w:r w:rsidR="00B858AF" w:rsidRPr="007935EC">
        <w:rPr>
          <w:rFonts w:ascii="Times New Roman" w:eastAsia="Calibri" w:hAnsi="Times New Roman" w:cs="Times New Roman"/>
          <w:i/>
          <w:iCs/>
          <w:sz w:val="24"/>
          <w:szCs w:val="24"/>
        </w:rPr>
        <w:t xml:space="preserve">asiūlymą </w:t>
      </w:r>
      <w:r w:rsidR="004847DE" w:rsidRPr="007935EC">
        <w:rPr>
          <w:rFonts w:ascii="Times New Roman" w:eastAsia="Calibri" w:hAnsi="Times New Roman" w:cs="Times New Roman"/>
          <w:i/>
          <w:iCs/>
          <w:sz w:val="24"/>
          <w:szCs w:val="24"/>
        </w:rPr>
        <w:t xml:space="preserve">elektroniniu parašu pasirašo EBVPD turintis pasirašyti asmuo) </w:t>
      </w:r>
      <w:r w:rsidRPr="007935EC">
        <w:rPr>
          <w:rFonts w:ascii="Times New Roman" w:eastAsia="Calibri" w:hAnsi="Times New Roman" w:cs="Times New Roman"/>
          <w:i/>
          <w:iCs/>
          <w:sz w:val="24"/>
          <w:szCs w:val="24"/>
        </w:rPr>
        <w:t xml:space="preserve">EBVPD </w:t>
      </w:r>
      <w:r w:rsidR="004847DE" w:rsidRPr="007935EC">
        <w:rPr>
          <w:rFonts w:ascii="Times New Roman" w:eastAsia="Calibri" w:hAnsi="Times New Roman" w:cs="Times New Roman"/>
          <w:i/>
          <w:iCs/>
          <w:sz w:val="24"/>
          <w:szCs w:val="24"/>
        </w:rPr>
        <w:t>tiekėjas turi</w:t>
      </w:r>
      <w:r w:rsidR="009855D4" w:rsidRPr="007935EC">
        <w:rPr>
          <w:rFonts w:ascii="Times New Roman" w:eastAsia="Calibri" w:hAnsi="Times New Roman" w:cs="Times New Roman"/>
          <w:i/>
          <w:iCs/>
          <w:sz w:val="24"/>
          <w:szCs w:val="24"/>
        </w:rPr>
        <w:t xml:space="preserve"> prid</w:t>
      </w:r>
      <w:r w:rsidRPr="007935EC">
        <w:rPr>
          <w:rFonts w:ascii="Times New Roman" w:eastAsia="Calibri" w:hAnsi="Times New Roman" w:cs="Times New Roman"/>
          <w:i/>
          <w:iCs/>
          <w:sz w:val="24"/>
          <w:szCs w:val="24"/>
        </w:rPr>
        <w:t>ėti</w:t>
      </w:r>
      <w:r w:rsidR="009855D4" w:rsidRPr="007935EC">
        <w:rPr>
          <w:rFonts w:ascii="Times New Roman" w:eastAsia="Calibri" w:hAnsi="Times New Roman" w:cs="Times New Roman"/>
          <w:i/>
          <w:iCs/>
          <w:sz w:val="24"/>
          <w:szCs w:val="24"/>
        </w:rPr>
        <w:t xml:space="preserve"> kartu su kitais </w:t>
      </w:r>
      <w:r w:rsidR="00216926" w:rsidRPr="007935EC">
        <w:rPr>
          <w:rFonts w:ascii="Times New Roman" w:eastAsia="Calibri" w:hAnsi="Times New Roman" w:cs="Times New Roman"/>
          <w:i/>
          <w:iCs/>
          <w:sz w:val="24"/>
          <w:szCs w:val="24"/>
        </w:rPr>
        <w:t>p</w:t>
      </w:r>
      <w:r w:rsidR="00B858AF" w:rsidRPr="007935EC">
        <w:rPr>
          <w:rFonts w:ascii="Times New Roman" w:eastAsia="Calibri" w:hAnsi="Times New Roman" w:cs="Times New Roman"/>
          <w:i/>
          <w:iCs/>
          <w:sz w:val="24"/>
          <w:szCs w:val="24"/>
        </w:rPr>
        <w:t xml:space="preserve">asiūlymo </w:t>
      </w:r>
      <w:r w:rsidR="009855D4" w:rsidRPr="007935EC">
        <w:rPr>
          <w:rFonts w:ascii="Times New Roman" w:eastAsia="Calibri" w:hAnsi="Times New Roman" w:cs="Times New Roman"/>
          <w:i/>
          <w:iCs/>
          <w:sz w:val="24"/>
          <w:szCs w:val="24"/>
        </w:rPr>
        <w:t>dokumentais (</w:t>
      </w:r>
      <w:r w:rsidR="00216926" w:rsidRPr="007935EC">
        <w:rPr>
          <w:rFonts w:ascii="Times New Roman" w:eastAsia="Calibri" w:hAnsi="Times New Roman" w:cs="Times New Roman"/>
          <w:i/>
          <w:iCs/>
          <w:sz w:val="24"/>
          <w:szCs w:val="24"/>
        </w:rPr>
        <w:t>p</w:t>
      </w:r>
      <w:r w:rsidR="007914EA" w:rsidRPr="007935EC">
        <w:rPr>
          <w:rFonts w:ascii="Times New Roman" w:eastAsia="Calibri" w:hAnsi="Times New Roman" w:cs="Times New Roman"/>
          <w:i/>
          <w:iCs/>
          <w:sz w:val="24"/>
          <w:szCs w:val="24"/>
        </w:rPr>
        <w:t xml:space="preserve">asiūlymo </w:t>
      </w:r>
      <w:r w:rsidR="009855D4" w:rsidRPr="007935EC">
        <w:rPr>
          <w:rFonts w:ascii="Times New Roman" w:eastAsia="Calibri" w:hAnsi="Times New Roman" w:cs="Times New Roman"/>
          <w:i/>
          <w:iCs/>
          <w:sz w:val="24"/>
          <w:szCs w:val="24"/>
        </w:rPr>
        <w:t>pateikimo skiltyje „Prisegti dokumentus“).</w:t>
      </w:r>
      <w:r w:rsidR="001275FB" w:rsidRPr="007935EC">
        <w:rPr>
          <w:rFonts w:ascii="Times New Roman" w:eastAsiaTheme="minorHAnsi" w:hAnsi="Times New Roman" w:cs="Times New Roman"/>
          <w:i/>
          <w:iCs/>
          <w:sz w:val="24"/>
          <w:szCs w:val="24"/>
        </w:rPr>
        <w:t xml:space="preserve"> </w:t>
      </w:r>
    </w:p>
    <w:p w14:paraId="105C0F14" w14:textId="430675C6" w:rsidR="00044728" w:rsidRPr="007935EC" w:rsidRDefault="00BC3DC0" w:rsidP="00ED4A1C">
      <w:pPr>
        <w:pStyle w:val="Sraopastraipa"/>
        <w:numPr>
          <w:ilvl w:val="1"/>
          <w:numId w:val="9"/>
        </w:numPr>
        <w:spacing w:after="0" w:line="240" w:lineRule="auto"/>
        <w:ind w:left="0" w:firstLine="697"/>
        <w:jc w:val="both"/>
        <w:rPr>
          <w:rFonts w:ascii="Times New Roman" w:hAnsi="Times New Roman" w:cs="Times New Roman"/>
          <w:i/>
          <w:iCs/>
          <w:sz w:val="24"/>
          <w:szCs w:val="24"/>
        </w:rPr>
      </w:pPr>
      <w:r w:rsidRPr="007935EC">
        <w:rPr>
          <w:rFonts w:ascii="Times New Roman" w:hAnsi="Times New Roman" w:cs="Times New Roman"/>
          <w:i/>
          <w:iCs/>
          <w:sz w:val="24"/>
          <w:szCs w:val="24"/>
        </w:rPr>
        <w:t>Perkančioji organizacija</w:t>
      </w:r>
      <w:r w:rsidR="2B292C60" w:rsidRPr="007935EC">
        <w:rPr>
          <w:rFonts w:ascii="Times New Roman" w:hAnsi="Times New Roman" w:cs="Times New Roman"/>
          <w:i/>
          <w:iCs/>
          <w:sz w:val="24"/>
          <w:szCs w:val="24"/>
        </w:rPr>
        <w:t xml:space="preserve">, </w:t>
      </w:r>
      <w:r w:rsidRPr="007935EC">
        <w:rPr>
          <w:rFonts w:ascii="Times New Roman" w:hAnsi="Times New Roman" w:cs="Times New Roman"/>
          <w:i/>
          <w:iCs/>
          <w:sz w:val="24"/>
          <w:szCs w:val="24"/>
        </w:rPr>
        <w:t xml:space="preserve">įvertinusi </w:t>
      </w:r>
      <w:r w:rsidR="2B292C60" w:rsidRPr="007935EC">
        <w:rPr>
          <w:rFonts w:ascii="Times New Roman" w:hAnsi="Times New Roman" w:cs="Times New Roman"/>
          <w:i/>
          <w:iCs/>
          <w:sz w:val="24"/>
          <w:szCs w:val="24"/>
        </w:rPr>
        <w:t xml:space="preserve">EBVPD pateiktą informaciją ir, jeigu taikytina, </w:t>
      </w:r>
      <w:r w:rsidR="0076733C" w:rsidRPr="007935EC">
        <w:rPr>
          <w:rFonts w:ascii="Times New Roman" w:hAnsi="Times New Roman" w:cs="Times New Roman"/>
          <w:i/>
          <w:iCs/>
          <w:sz w:val="24"/>
          <w:szCs w:val="24"/>
        </w:rPr>
        <w:t xml:space="preserve">EBVPD </w:t>
      </w:r>
      <w:r w:rsidR="2B292C60" w:rsidRPr="007935EC">
        <w:rPr>
          <w:rFonts w:ascii="Times New Roman" w:hAnsi="Times New Roman" w:cs="Times New Roman"/>
          <w:i/>
          <w:iCs/>
          <w:sz w:val="24"/>
          <w:szCs w:val="24"/>
        </w:rPr>
        <w:t xml:space="preserve"> </w:t>
      </w:r>
      <w:r w:rsidR="008A3A86" w:rsidRPr="007935EC">
        <w:rPr>
          <w:rFonts w:ascii="Times New Roman" w:hAnsi="Times New Roman" w:cs="Times New Roman"/>
          <w:i/>
          <w:iCs/>
          <w:sz w:val="24"/>
          <w:szCs w:val="24"/>
        </w:rPr>
        <w:t xml:space="preserve">pagrindžiančiuose </w:t>
      </w:r>
      <w:r w:rsidR="2B292C60" w:rsidRPr="007935EC">
        <w:rPr>
          <w:rFonts w:ascii="Times New Roman" w:hAnsi="Times New Roman" w:cs="Times New Roman"/>
          <w:i/>
          <w:iCs/>
          <w:sz w:val="24"/>
          <w:szCs w:val="24"/>
        </w:rPr>
        <w:t xml:space="preserve">dokumentuose pateiktą informaciją, priima sprendimą dėl kiekvieno </w:t>
      </w:r>
      <w:r w:rsidR="008D061F" w:rsidRPr="007935EC">
        <w:rPr>
          <w:rFonts w:ascii="Times New Roman" w:hAnsi="Times New Roman" w:cs="Times New Roman"/>
          <w:i/>
          <w:iCs/>
          <w:sz w:val="24"/>
          <w:szCs w:val="24"/>
        </w:rPr>
        <w:t>p</w:t>
      </w:r>
      <w:r w:rsidR="001C2C11" w:rsidRPr="007935EC">
        <w:rPr>
          <w:rFonts w:ascii="Times New Roman" w:hAnsi="Times New Roman" w:cs="Times New Roman"/>
          <w:i/>
          <w:iCs/>
          <w:sz w:val="24"/>
          <w:szCs w:val="24"/>
        </w:rPr>
        <w:t xml:space="preserve">asiūlymą </w:t>
      </w:r>
      <w:r w:rsidR="2B292C60" w:rsidRPr="007935EC">
        <w:rPr>
          <w:rFonts w:ascii="Times New Roman" w:hAnsi="Times New Roman" w:cs="Times New Roman"/>
          <w:i/>
          <w:iCs/>
          <w:sz w:val="24"/>
          <w:szCs w:val="24"/>
        </w:rPr>
        <w:t>pateikusio</w:t>
      </w:r>
      <w:r w:rsidR="1E30574C" w:rsidRPr="007935EC">
        <w:rPr>
          <w:rFonts w:ascii="Times New Roman" w:hAnsi="Times New Roman" w:cs="Times New Roman"/>
          <w:i/>
          <w:iCs/>
          <w:sz w:val="24"/>
          <w:szCs w:val="24"/>
        </w:rPr>
        <w:t xml:space="preserve"> </w:t>
      </w:r>
      <w:r w:rsidR="008D061F" w:rsidRPr="007935EC">
        <w:rPr>
          <w:rFonts w:ascii="Times New Roman" w:hAnsi="Times New Roman" w:cs="Times New Roman"/>
          <w:i/>
          <w:iCs/>
          <w:sz w:val="24"/>
          <w:szCs w:val="24"/>
        </w:rPr>
        <w:t>d</w:t>
      </w:r>
      <w:r w:rsidR="00FB068D" w:rsidRPr="007935EC">
        <w:rPr>
          <w:rFonts w:ascii="Times New Roman" w:hAnsi="Times New Roman" w:cs="Times New Roman"/>
          <w:i/>
          <w:iCs/>
          <w:sz w:val="24"/>
          <w:szCs w:val="24"/>
        </w:rPr>
        <w:t xml:space="preserve">alyvio </w:t>
      </w:r>
      <w:r w:rsidR="2B292C60" w:rsidRPr="007935EC">
        <w:rPr>
          <w:rFonts w:ascii="Times New Roman" w:hAnsi="Times New Roman" w:cs="Times New Roman"/>
          <w:i/>
          <w:iCs/>
          <w:sz w:val="24"/>
          <w:szCs w:val="24"/>
        </w:rPr>
        <w:t>atitikties reikalavim</w:t>
      </w:r>
      <w:r w:rsidR="4AC911EE" w:rsidRPr="007935EC">
        <w:rPr>
          <w:rFonts w:ascii="Times New Roman" w:hAnsi="Times New Roman" w:cs="Times New Roman"/>
          <w:i/>
          <w:iCs/>
          <w:sz w:val="24"/>
          <w:szCs w:val="24"/>
        </w:rPr>
        <w:t>am</w:t>
      </w:r>
      <w:r w:rsidR="2B292C60" w:rsidRPr="007935EC">
        <w:rPr>
          <w:rFonts w:ascii="Times New Roman" w:hAnsi="Times New Roman" w:cs="Times New Roman"/>
          <w:i/>
          <w:iCs/>
          <w:sz w:val="24"/>
          <w:szCs w:val="24"/>
        </w:rPr>
        <w:t xml:space="preserve">s ir kiekvienam iš jų </w:t>
      </w:r>
      <w:r w:rsidR="448D0774" w:rsidRPr="007935EC">
        <w:rPr>
          <w:rFonts w:ascii="Times New Roman" w:hAnsi="Times New Roman" w:cs="Times New Roman"/>
          <w:i/>
          <w:iCs/>
          <w:sz w:val="24"/>
          <w:szCs w:val="24"/>
        </w:rPr>
        <w:t xml:space="preserve">per </w:t>
      </w:r>
      <w:r w:rsidR="00CD6537" w:rsidRPr="007935EC">
        <w:rPr>
          <w:rFonts w:ascii="Times New Roman" w:hAnsi="Times New Roman" w:cs="Times New Roman"/>
          <w:i/>
          <w:iCs/>
          <w:sz w:val="24"/>
          <w:szCs w:val="24"/>
        </w:rPr>
        <w:t xml:space="preserve">specialiosiose pirkimo sąlygose </w:t>
      </w:r>
      <w:r w:rsidR="448D0774" w:rsidRPr="007935EC">
        <w:rPr>
          <w:rFonts w:ascii="Times New Roman" w:hAnsi="Times New Roman" w:cs="Times New Roman"/>
          <w:i/>
          <w:iCs/>
          <w:sz w:val="24"/>
          <w:szCs w:val="24"/>
        </w:rPr>
        <w:t xml:space="preserve">nustatytą terminą </w:t>
      </w:r>
      <w:r w:rsidR="2B292C60" w:rsidRPr="007935EC">
        <w:rPr>
          <w:rFonts w:ascii="Times New Roman" w:hAnsi="Times New Roman" w:cs="Times New Roman"/>
          <w:i/>
          <w:iCs/>
          <w:sz w:val="24"/>
          <w:szCs w:val="24"/>
        </w:rPr>
        <w:t xml:space="preserve">raštu praneša apie šio patikrinimo rezultatus, pagrįsdama priimtus </w:t>
      </w:r>
      <w:r w:rsidR="2B292C60" w:rsidRPr="007935EC">
        <w:rPr>
          <w:rFonts w:ascii="Times New Roman" w:hAnsi="Times New Roman" w:cs="Times New Roman"/>
          <w:i/>
          <w:iCs/>
          <w:sz w:val="24"/>
          <w:szCs w:val="24"/>
        </w:rPr>
        <w:lastRenderedPageBreak/>
        <w:t xml:space="preserve">sprendimus. Teisę dalyvauti tolesnėse </w:t>
      </w:r>
      <w:r w:rsidR="00244BBC" w:rsidRPr="007935EC">
        <w:rPr>
          <w:rFonts w:ascii="Times New Roman" w:hAnsi="Times New Roman" w:cs="Times New Roman"/>
          <w:i/>
          <w:iCs/>
          <w:sz w:val="24"/>
          <w:szCs w:val="24"/>
        </w:rPr>
        <w:t>p</w:t>
      </w:r>
      <w:r w:rsidR="2B292C60" w:rsidRPr="007935EC">
        <w:rPr>
          <w:rFonts w:ascii="Times New Roman" w:hAnsi="Times New Roman" w:cs="Times New Roman"/>
          <w:i/>
          <w:iCs/>
          <w:sz w:val="24"/>
          <w:szCs w:val="24"/>
        </w:rPr>
        <w:t>irkimo procedūrose turi tik tie</w:t>
      </w:r>
      <w:r w:rsidR="1E30574C" w:rsidRPr="007935EC">
        <w:rPr>
          <w:rFonts w:ascii="Times New Roman" w:hAnsi="Times New Roman" w:cs="Times New Roman"/>
          <w:i/>
          <w:iCs/>
          <w:sz w:val="24"/>
          <w:szCs w:val="24"/>
        </w:rPr>
        <w:t xml:space="preserve"> </w:t>
      </w:r>
      <w:r w:rsidR="001E079D" w:rsidRPr="007935EC">
        <w:rPr>
          <w:rFonts w:ascii="Times New Roman" w:hAnsi="Times New Roman" w:cs="Times New Roman"/>
          <w:i/>
          <w:iCs/>
          <w:sz w:val="24"/>
          <w:szCs w:val="24"/>
        </w:rPr>
        <w:t>pirkimo d</w:t>
      </w:r>
      <w:r w:rsidR="6C18C43C" w:rsidRPr="007935EC">
        <w:rPr>
          <w:rFonts w:ascii="Times New Roman" w:hAnsi="Times New Roman" w:cs="Times New Roman"/>
          <w:i/>
          <w:iCs/>
          <w:sz w:val="24"/>
          <w:szCs w:val="24"/>
        </w:rPr>
        <w:t>alyviai</w:t>
      </w:r>
      <w:r w:rsidR="2B292C60" w:rsidRPr="007935EC">
        <w:rPr>
          <w:rFonts w:ascii="Times New Roman" w:hAnsi="Times New Roman" w:cs="Times New Roman"/>
          <w:i/>
          <w:iCs/>
          <w:sz w:val="24"/>
          <w:szCs w:val="24"/>
        </w:rPr>
        <w:t xml:space="preserve">, kurie atitinka </w:t>
      </w:r>
      <w:r w:rsidR="454C7CAA" w:rsidRPr="007935EC">
        <w:rPr>
          <w:rFonts w:ascii="Times New Roman" w:hAnsi="Times New Roman" w:cs="Times New Roman"/>
          <w:i/>
          <w:iCs/>
          <w:sz w:val="24"/>
          <w:szCs w:val="24"/>
        </w:rPr>
        <w:t xml:space="preserve"> </w:t>
      </w:r>
      <w:r w:rsidR="001E079D" w:rsidRPr="007935EC">
        <w:rPr>
          <w:rFonts w:ascii="Times New Roman" w:hAnsi="Times New Roman" w:cs="Times New Roman"/>
          <w:i/>
          <w:iCs/>
          <w:sz w:val="24"/>
          <w:szCs w:val="24"/>
        </w:rPr>
        <w:t xml:space="preserve">perkančiosios organizacijos </w:t>
      </w:r>
      <w:r w:rsidR="2B292C60" w:rsidRPr="007935EC">
        <w:rPr>
          <w:rFonts w:ascii="Times New Roman" w:hAnsi="Times New Roman" w:cs="Times New Roman"/>
          <w:i/>
          <w:iCs/>
          <w:sz w:val="24"/>
          <w:szCs w:val="24"/>
        </w:rPr>
        <w:t>keliamus reikalavimus.</w:t>
      </w:r>
    </w:p>
    <w:p w14:paraId="5309A260" w14:textId="462BD208" w:rsidR="720E05A0" w:rsidRPr="007935EC" w:rsidRDefault="720E05A0" w:rsidP="00ED4A1C">
      <w:pPr>
        <w:pStyle w:val="Sraopastraipa"/>
        <w:numPr>
          <w:ilvl w:val="1"/>
          <w:numId w:val="9"/>
        </w:numPr>
        <w:spacing w:after="0" w:line="240" w:lineRule="auto"/>
        <w:ind w:left="0" w:firstLine="697"/>
        <w:jc w:val="both"/>
        <w:rPr>
          <w:rFonts w:ascii="Times New Roman" w:hAnsi="Times New Roman" w:cs="Times New Roman"/>
          <w:i/>
          <w:iCs/>
          <w:color w:val="000000" w:themeColor="text1"/>
          <w:sz w:val="24"/>
          <w:szCs w:val="24"/>
        </w:rPr>
      </w:pPr>
      <w:r w:rsidRPr="007935EC">
        <w:rPr>
          <w:rFonts w:ascii="Times New Roman" w:eastAsia="Times New Roman" w:hAnsi="Times New Roman" w:cs="Times New Roman"/>
          <w:i/>
          <w:iCs/>
          <w:sz w:val="24"/>
          <w:szCs w:val="24"/>
        </w:rPr>
        <w:t>EBVPD nurodytą informaciją pagrindžiantys dokumentai</w:t>
      </w:r>
      <w:r w:rsidR="00BE2EB0">
        <w:rPr>
          <w:rFonts w:ascii="Times New Roman" w:eastAsia="Times New Roman" w:hAnsi="Times New Roman" w:cs="Times New Roman"/>
          <w:i/>
          <w:iCs/>
          <w:sz w:val="24"/>
          <w:szCs w:val="24"/>
        </w:rPr>
        <w:t xml:space="preserve"> (jei prašoma ją pateikti)</w:t>
      </w:r>
      <w:r w:rsidRPr="007935EC">
        <w:rPr>
          <w:rFonts w:ascii="Times New Roman" w:eastAsia="Times New Roman" w:hAnsi="Times New Roman" w:cs="Times New Roman"/>
          <w:i/>
          <w:iCs/>
          <w:sz w:val="24"/>
          <w:szCs w:val="24"/>
        </w:rPr>
        <w:t xml:space="preserve"> kartu su </w:t>
      </w:r>
      <w:r w:rsidR="004C3CAB" w:rsidRPr="007935EC">
        <w:rPr>
          <w:rFonts w:ascii="Times New Roman" w:eastAsia="Times New Roman" w:hAnsi="Times New Roman" w:cs="Times New Roman"/>
          <w:i/>
          <w:iCs/>
          <w:sz w:val="24"/>
          <w:szCs w:val="24"/>
        </w:rPr>
        <w:t>p</w:t>
      </w:r>
      <w:r w:rsidR="00A53404" w:rsidRPr="007935EC">
        <w:rPr>
          <w:rFonts w:ascii="Times New Roman" w:eastAsia="Times New Roman" w:hAnsi="Times New Roman" w:cs="Times New Roman"/>
          <w:i/>
          <w:iCs/>
          <w:sz w:val="24"/>
          <w:szCs w:val="24"/>
        </w:rPr>
        <w:t xml:space="preserve">asiūlymu </w:t>
      </w:r>
      <w:r w:rsidR="00BE2EB0">
        <w:rPr>
          <w:rFonts w:ascii="Times New Roman" w:eastAsia="Times New Roman" w:hAnsi="Times New Roman" w:cs="Times New Roman"/>
          <w:i/>
          <w:iCs/>
          <w:sz w:val="24"/>
          <w:szCs w:val="24"/>
        </w:rPr>
        <w:t xml:space="preserve"> gali būti </w:t>
      </w:r>
      <w:r w:rsidRPr="007935EC">
        <w:rPr>
          <w:rFonts w:ascii="Times New Roman" w:eastAsia="Times New Roman" w:hAnsi="Times New Roman" w:cs="Times New Roman"/>
          <w:i/>
          <w:iCs/>
          <w:sz w:val="24"/>
          <w:szCs w:val="24"/>
        </w:rPr>
        <w:t>teikiami</w:t>
      </w:r>
      <w:r w:rsidR="004C3CAB" w:rsidRPr="007935EC">
        <w:rPr>
          <w:rFonts w:ascii="Times New Roman" w:eastAsia="Times New Roman" w:hAnsi="Times New Roman" w:cs="Times New Roman"/>
          <w:i/>
          <w:iCs/>
          <w:sz w:val="24"/>
          <w:szCs w:val="24"/>
        </w:rPr>
        <w:t>.</w:t>
      </w:r>
      <w:r w:rsidR="008D10B7" w:rsidRPr="007935EC">
        <w:rPr>
          <w:rFonts w:ascii="Times New Roman" w:eastAsia="Times New Roman" w:hAnsi="Times New Roman" w:cs="Times New Roman"/>
          <w:i/>
          <w:iCs/>
          <w:sz w:val="24"/>
          <w:szCs w:val="24"/>
        </w:rPr>
        <w:t xml:space="preserve"> </w:t>
      </w:r>
    </w:p>
    <w:p w14:paraId="68B2E5D8" w14:textId="27AAA298" w:rsidR="00276039" w:rsidRPr="007935EC" w:rsidRDefault="0D5791A7" w:rsidP="00ED4A1C">
      <w:pPr>
        <w:pStyle w:val="Sraopastraipa"/>
        <w:numPr>
          <w:ilvl w:val="1"/>
          <w:numId w:val="9"/>
        </w:numPr>
        <w:spacing w:after="0" w:line="240" w:lineRule="auto"/>
        <w:ind w:left="0" w:firstLine="697"/>
        <w:jc w:val="both"/>
        <w:rPr>
          <w:rFonts w:ascii="Times New Roman" w:hAnsi="Times New Roman" w:cs="Times New Roman"/>
          <w:b/>
          <w:bCs/>
          <w:color w:val="000000" w:themeColor="text1"/>
          <w:sz w:val="24"/>
          <w:szCs w:val="24"/>
        </w:rPr>
      </w:pPr>
      <w:r w:rsidRPr="007935EC">
        <w:rPr>
          <w:rFonts w:ascii="Times New Roman" w:hAnsi="Times New Roman" w:cs="Times New Roman"/>
          <w:sz w:val="24"/>
          <w:szCs w:val="24"/>
        </w:rPr>
        <w:t xml:space="preserve"> </w:t>
      </w:r>
      <w:r w:rsidR="00514A36" w:rsidRPr="007935EC">
        <w:rPr>
          <w:rFonts w:ascii="Times New Roman" w:hAnsi="Times New Roman" w:cs="Times New Roman"/>
          <w:color w:val="000000" w:themeColor="text1"/>
          <w:sz w:val="24"/>
          <w:szCs w:val="24"/>
        </w:rPr>
        <w:t xml:space="preserve">Perkančioji organizacija </w:t>
      </w:r>
      <w:r w:rsidR="2352A0DE" w:rsidRPr="007935EC">
        <w:rPr>
          <w:rFonts w:ascii="Times New Roman" w:hAnsi="Times New Roman" w:cs="Times New Roman"/>
          <w:color w:val="000000" w:themeColor="text1"/>
          <w:sz w:val="24"/>
          <w:szCs w:val="24"/>
        </w:rPr>
        <w:t xml:space="preserve">bet kuriuo </w:t>
      </w:r>
      <w:r w:rsidR="002737F5" w:rsidRPr="007935EC">
        <w:rPr>
          <w:rFonts w:ascii="Times New Roman" w:hAnsi="Times New Roman" w:cs="Times New Roman"/>
          <w:color w:val="000000" w:themeColor="text1"/>
          <w:sz w:val="24"/>
          <w:szCs w:val="24"/>
        </w:rPr>
        <w:t>p</w:t>
      </w:r>
      <w:r w:rsidR="2352A0DE" w:rsidRPr="007935EC">
        <w:rPr>
          <w:rFonts w:ascii="Times New Roman" w:hAnsi="Times New Roman" w:cs="Times New Roman"/>
          <w:color w:val="000000" w:themeColor="text1"/>
          <w:sz w:val="24"/>
          <w:szCs w:val="24"/>
        </w:rPr>
        <w:t xml:space="preserve">irkimo procedūros metu gali paprašyti </w:t>
      </w:r>
      <w:r w:rsidR="002737F5" w:rsidRPr="007935EC">
        <w:rPr>
          <w:rFonts w:ascii="Times New Roman" w:hAnsi="Times New Roman" w:cs="Times New Roman"/>
          <w:color w:val="000000" w:themeColor="text1"/>
          <w:sz w:val="24"/>
          <w:szCs w:val="24"/>
        </w:rPr>
        <w:t>d</w:t>
      </w:r>
      <w:r w:rsidR="2352A0DE" w:rsidRPr="007935EC">
        <w:rPr>
          <w:rFonts w:ascii="Times New Roman" w:hAnsi="Times New Roman" w:cs="Times New Roman"/>
          <w:color w:val="000000" w:themeColor="text1"/>
          <w:sz w:val="24"/>
          <w:szCs w:val="24"/>
        </w:rPr>
        <w:t>alyvių pateikti visus ar dalį dokumentų, patvirtinančių jų pašalinimo pagrindų nebuvimą</w:t>
      </w:r>
      <w:r w:rsidR="00212F97" w:rsidRPr="007935EC">
        <w:rPr>
          <w:rFonts w:ascii="Times New Roman" w:hAnsi="Times New Roman" w:cs="Times New Roman"/>
          <w:color w:val="000000" w:themeColor="text1"/>
          <w:sz w:val="24"/>
          <w:szCs w:val="24"/>
        </w:rPr>
        <w:t xml:space="preserve"> (</w:t>
      </w:r>
      <w:r w:rsidR="004507A5" w:rsidRPr="007935EC">
        <w:rPr>
          <w:rFonts w:ascii="Times New Roman" w:hAnsi="Times New Roman" w:cs="Times New Roman"/>
          <w:color w:val="000000" w:themeColor="text1"/>
          <w:sz w:val="24"/>
          <w:szCs w:val="24"/>
        </w:rPr>
        <w:t xml:space="preserve">tik </w:t>
      </w:r>
      <w:r w:rsidR="00212F97" w:rsidRPr="007935EC">
        <w:rPr>
          <w:rFonts w:ascii="Times New Roman" w:hAnsi="Times New Roman" w:cs="Times New Roman"/>
          <w:color w:val="000000" w:themeColor="text1"/>
          <w:sz w:val="24"/>
          <w:szCs w:val="24"/>
        </w:rPr>
        <w:t>turėdama pagrįstų abejonių dėl</w:t>
      </w:r>
      <w:r w:rsidR="00990FC4" w:rsidRPr="007935EC">
        <w:rPr>
          <w:rFonts w:ascii="Times New Roman" w:hAnsi="Times New Roman" w:cs="Times New Roman"/>
          <w:color w:val="000000" w:themeColor="text1"/>
          <w:sz w:val="24"/>
          <w:szCs w:val="24"/>
        </w:rPr>
        <w:t xml:space="preserve"> </w:t>
      </w:r>
      <w:r w:rsidR="00212F97" w:rsidRPr="007935EC">
        <w:rPr>
          <w:rFonts w:ascii="Times New Roman" w:hAnsi="Times New Roman" w:cs="Times New Roman"/>
          <w:color w:val="000000" w:themeColor="text1"/>
          <w:sz w:val="24"/>
          <w:szCs w:val="24"/>
        </w:rPr>
        <w:t>j</w:t>
      </w:r>
      <w:r w:rsidR="00805B12" w:rsidRPr="007935EC">
        <w:rPr>
          <w:rFonts w:ascii="Times New Roman" w:hAnsi="Times New Roman" w:cs="Times New Roman"/>
          <w:color w:val="000000" w:themeColor="text1"/>
          <w:sz w:val="24"/>
          <w:szCs w:val="24"/>
        </w:rPr>
        <w:t>ų</w:t>
      </w:r>
      <w:r w:rsidR="00212F97" w:rsidRPr="007935EC">
        <w:rPr>
          <w:rFonts w:ascii="Times New Roman" w:hAnsi="Times New Roman" w:cs="Times New Roman"/>
          <w:color w:val="000000" w:themeColor="text1"/>
          <w:sz w:val="24"/>
          <w:szCs w:val="24"/>
        </w:rPr>
        <w:t xml:space="preserve"> patikimumo)</w:t>
      </w:r>
      <w:r w:rsidR="2352A0DE" w:rsidRPr="007935EC">
        <w:rPr>
          <w:rFonts w:ascii="Times New Roman" w:hAnsi="Times New Roman" w:cs="Times New Roman"/>
          <w:color w:val="000000" w:themeColor="text1"/>
          <w:sz w:val="24"/>
          <w:szCs w:val="24"/>
        </w:rPr>
        <w:t xml:space="preserve"> </w:t>
      </w:r>
      <w:r w:rsidR="00485F6E" w:rsidRPr="007935EC">
        <w:rPr>
          <w:rFonts w:ascii="Times New Roman" w:hAnsi="Times New Roman" w:cs="Times New Roman"/>
          <w:color w:val="000000" w:themeColor="text1"/>
          <w:sz w:val="24"/>
          <w:szCs w:val="24"/>
        </w:rPr>
        <w:t xml:space="preserve">taip pat </w:t>
      </w:r>
      <w:r w:rsidR="2352A0DE" w:rsidRPr="007935EC">
        <w:rPr>
          <w:rFonts w:ascii="Times New Roman" w:hAnsi="Times New Roman" w:cs="Times New Roman"/>
          <w:color w:val="000000" w:themeColor="text1"/>
          <w:sz w:val="24"/>
          <w:szCs w:val="24"/>
        </w:rPr>
        <w:t>atitiktį kvalifikacijos reikalavimams</w:t>
      </w:r>
      <w:r w:rsidR="00C33EBE" w:rsidRPr="007935EC">
        <w:rPr>
          <w:rFonts w:ascii="Times New Roman" w:hAnsi="Times New Roman" w:cs="Times New Roman"/>
          <w:color w:val="000000" w:themeColor="text1"/>
          <w:sz w:val="24"/>
          <w:szCs w:val="24"/>
        </w:rPr>
        <w:t>, jeigu taikoma,</w:t>
      </w:r>
      <w:r w:rsidR="2352A0DE" w:rsidRPr="007935EC">
        <w:rPr>
          <w:rFonts w:ascii="Times New Roman" w:hAnsi="Times New Roman" w:cs="Times New Roman"/>
          <w:color w:val="000000" w:themeColor="text1"/>
          <w:sz w:val="24"/>
          <w:szCs w:val="24"/>
        </w:rPr>
        <w:t xml:space="preserve"> ir, jeigu taikytina, kokybės vadybos sistemos ir (arba) aplinkos apsaugos vadybos sistemos standartams, jeigu tai būtina siekiant užtikrinti tinkamą </w:t>
      </w:r>
      <w:r w:rsidR="00402A7D" w:rsidRPr="007935EC">
        <w:rPr>
          <w:rFonts w:ascii="Times New Roman" w:hAnsi="Times New Roman" w:cs="Times New Roman"/>
          <w:color w:val="000000" w:themeColor="text1"/>
          <w:sz w:val="24"/>
          <w:szCs w:val="24"/>
        </w:rPr>
        <w:t>p</w:t>
      </w:r>
      <w:r w:rsidR="2352A0DE" w:rsidRPr="007935EC">
        <w:rPr>
          <w:rFonts w:ascii="Times New Roman" w:hAnsi="Times New Roman" w:cs="Times New Roman"/>
          <w:color w:val="000000" w:themeColor="text1"/>
          <w:sz w:val="24"/>
          <w:szCs w:val="24"/>
        </w:rPr>
        <w:t xml:space="preserve">irkimo procedūros atlikimą. </w:t>
      </w:r>
    </w:p>
    <w:p w14:paraId="77A0E4C9" w14:textId="3243B1BD" w:rsidR="00C31457" w:rsidRPr="007935EC" w:rsidRDefault="05051828"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Prieš nustatydama laimėjusį pasiūlymą </w:t>
      </w:r>
      <w:r w:rsidR="0077180A" w:rsidRPr="007935EC">
        <w:rPr>
          <w:rFonts w:ascii="Times New Roman" w:hAnsi="Times New Roman" w:cs="Times New Roman"/>
          <w:sz w:val="24"/>
          <w:szCs w:val="24"/>
        </w:rPr>
        <w:t xml:space="preserve">perkančioji organizacija </w:t>
      </w:r>
      <w:r w:rsidRPr="007935EC">
        <w:rPr>
          <w:rFonts w:ascii="Times New Roman" w:hAnsi="Times New Roman" w:cs="Times New Roman"/>
          <w:sz w:val="24"/>
          <w:szCs w:val="24"/>
        </w:rPr>
        <w:t>reikalau</w:t>
      </w:r>
      <w:r w:rsidR="1A6B6E7B" w:rsidRPr="007935EC">
        <w:rPr>
          <w:rFonts w:ascii="Times New Roman" w:hAnsi="Times New Roman" w:cs="Times New Roman"/>
          <w:sz w:val="24"/>
          <w:szCs w:val="24"/>
        </w:rPr>
        <w:t>s</w:t>
      </w:r>
      <w:r w:rsidRPr="007935EC">
        <w:rPr>
          <w:rFonts w:ascii="Times New Roman" w:hAnsi="Times New Roman" w:cs="Times New Roman"/>
          <w:sz w:val="24"/>
          <w:szCs w:val="24"/>
        </w:rPr>
        <w:t xml:space="preserve">, kad ekonomiškai naudingiausią pasiūlymą pateikęs </w:t>
      </w:r>
      <w:r w:rsidR="00834966" w:rsidRPr="007935EC">
        <w:rPr>
          <w:rFonts w:ascii="Times New Roman" w:hAnsi="Times New Roman" w:cs="Times New Roman"/>
          <w:sz w:val="24"/>
          <w:szCs w:val="24"/>
        </w:rPr>
        <w:t xml:space="preserve">tiekėjas </w:t>
      </w:r>
      <w:r w:rsidRPr="007935EC">
        <w:rPr>
          <w:rFonts w:ascii="Times New Roman" w:hAnsi="Times New Roman" w:cs="Times New Roman"/>
          <w:sz w:val="24"/>
          <w:szCs w:val="24"/>
        </w:rPr>
        <w:t>pateiktų aktualius dokumentus, patvirtinančius jo atitiktį reikalavimams</w:t>
      </w:r>
      <w:r w:rsidR="1177FA8A" w:rsidRPr="007935EC">
        <w:rPr>
          <w:rFonts w:ascii="Times New Roman" w:hAnsi="Times New Roman" w:cs="Times New Roman"/>
          <w:sz w:val="24"/>
          <w:szCs w:val="24"/>
        </w:rPr>
        <w:t>, t.</w:t>
      </w:r>
      <w:r w:rsidR="004507A5" w:rsidRPr="007935EC">
        <w:rPr>
          <w:rFonts w:ascii="Times New Roman" w:hAnsi="Times New Roman" w:cs="Times New Roman"/>
          <w:sz w:val="24"/>
          <w:szCs w:val="24"/>
        </w:rPr>
        <w:t xml:space="preserve"> </w:t>
      </w:r>
      <w:r w:rsidR="1177FA8A" w:rsidRPr="007935EC">
        <w:rPr>
          <w:rFonts w:ascii="Times New Roman" w:hAnsi="Times New Roman" w:cs="Times New Roman"/>
          <w:sz w:val="24"/>
          <w:szCs w:val="24"/>
        </w:rPr>
        <w:t xml:space="preserve">y., kad </w:t>
      </w:r>
      <w:r w:rsidR="00CD2D0A" w:rsidRPr="007935EC">
        <w:rPr>
          <w:rFonts w:ascii="Times New Roman" w:hAnsi="Times New Roman" w:cs="Times New Roman"/>
          <w:sz w:val="24"/>
          <w:szCs w:val="24"/>
        </w:rPr>
        <w:t xml:space="preserve">tiekėjas </w:t>
      </w:r>
      <w:r w:rsidR="1177FA8A" w:rsidRPr="007935EC">
        <w:rPr>
          <w:rFonts w:ascii="Times New Roman" w:hAnsi="Times New Roman" w:cs="Times New Roman"/>
          <w:sz w:val="24"/>
          <w:szCs w:val="24"/>
        </w:rPr>
        <w:t>(ūkio subjektai, kurių pajėgumais tiekėjas remiasi ir subtiekėjai – jei taikoma) neatitinka nustatytų pašalinimo pagrindų</w:t>
      </w:r>
      <w:r w:rsidR="005F2742" w:rsidRPr="007935EC">
        <w:rPr>
          <w:rFonts w:ascii="Times New Roman" w:hAnsi="Times New Roman" w:cs="Times New Roman"/>
          <w:sz w:val="24"/>
          <w:szCs w:val="24"/>
        </w:rPr>
        <w:t xml:space="preserve"> (tik turėdama pagrįstų abejonių dėl </w:t>
      </w:r>
      <w:r w:rsidR="00F4256F" w:rsidRPr="007935EC">
        <w:rPr>
          <w:rFonts w:ascii="Times New Roman" w:hAnsi="Times New Roman" w:cs="Times New Roman"/>
          <w:sz w:val="24"/>
          <w:szCs w:val="24"/>
        </w:rPr>
        <w:t>jų</w:t>
      </w:r>
      <w:r w:rsidR="005F2742" w:rsidRPr="007935EC">
        <w:rPr>
          <w:rFonts w:ascii="Times New Roman" w:hAnsi="Times New Roman" w:cs="Times New Roman"/>
          <w:sz w:val="24"/>
          <w:szCs w:val="24"/>
        </w:rPr>
        <w:t xml:space="preserve"> patikimumo</w:t>
      </w:r>
      <w:r w:rsidR="000C726A" w:rsidRPr="007935EC">
        <w:rPr>
          <w:rFonts w:ascii="Times New Roman" w:hAnsi="Times New Roman" w:cs="Times New Roman"/>
          <w:sz w:val="24"/>
          <w:szCs w:val="24"/>
        </w:rPr>
        <w:t>)</w:t>
      </w:r>
      <w:r w:rsidR="001F64D6" w:rsidRPr="007935EC">
        <w:rPr>
          <w:rFonts w:ascii="Times New Roman" w:hAnsi="Times New Roman" w:cs="Times New Roman"/>
          <w:sz w:val="24"/>
          <w:szCs w:val="24"/>
        </w:rPr>
        <w:t>, jei</w:t>
      </w:r>
      <w:r w:rsidR="00FB23DA" w:rsidRPr="007935EC">
        <w:rPr>
          <w:rFonts w:ascii="Times New Roman" w:hAnsi="Times New Roman" w:cs="Times New Roman"/>
          <w:sz w:val="24"/>
          <w:szCs w:val="24"/>
        </w:rPr>
        <w:t>gu</w:t>
      </w:r>
      <w:r w:rsidR="001F64D6" w:rsidRPr="007935EC">
        <w:rPr>
          <w:rFonts w:ascii="Times New Roman" w:hAnsi="Times New Roman" w:cs="Times New Roman"/>
          <w:sz w:val="24"/>
          <w:szCs w:val="24"/>
        </w:rPr>
        <w:t xml:space="preserve"> taikoma,</w:t>
      </w:r>
      <w:r w:rsidR="00AD5D6A" w:rsidRPr="007935EC">
        <w:rPr>
          <w:rFonts w:ascii="Times New Roman" w:hAnsi="Times New Roman" w:cs="Times New Roman"/>
          <w:sz w:val="24"/>
          <w:szCs w:val="24"/>
        </w:rPr>
        <w:t xml:space="preserve"> </w:t>
      </w:r>
      <w:r w:rsidR="1177FA8A" w:rsidRPr="007935EC">
        <w:rPr>
          <w:rFonts w:ascii="Times New Roman" w:hAnsi="Times New Roman" w:cs="Times New Roman"/>
          <w:sz w:val="24"/>
          <w:szCs w:val="24"/>
        </w:rPr>
        <w:t>bei atitinka kvalifikacijos reikalavimus</w:t>
      </w:r>
      <w:r w:rsidR="001F64D6" w:rsidRPr="007935EC">
        <w:rPr>
          <w:rFonts w:ascii="Times New Roman" w:hAnsi="Times New Roman" w:cs="Times New Roman"/>
          <w:sz w:val="24"/>
          <w:szCs w:val="24"/>
        </w:rPr>
        <w:t>, jeigu taikoma,</w:t>
      </w:r>
      <w:r w:rsidR="1177FA8A" w:rsidRPr="007935EC">
        <w:rPr>
          <w:rFonts w:ascii="Times New Roman" w:hAnsi="Times New Roman" w:cs="Times New Roman"/>
          <w:sz w:val="24"/>
          <w:szCs w:val="24"/>
        </w:rPr>
        <w:t xml:space="preserve"> ir, jeigu taikytina, reikalavimus dėl kokybės vadybos sistemos ir aplinkos apsaugos vadybos sistemos standartų.</w:t>
      </w:r>
    </w:p>
    <w:p w14:paraId="308FFBFA" w14:textId="4577731D" w:rsidR="00301DC7" w:rsidRPr="007935EC" w:rsidRDefault="00810499" w:rsidP="00ED4A1C">
      <w:pPr>
        <w:pStyle w:val="Sraopastraipa"/>
        <w:numPr>
          <w:ilvl w:val="1"/>
          <w:numId w:val="9"/>
        </w:numPr>
        <w:spacing w:after="120" w:line="240" w:lineRule="auto"/>
        <w:ind w:left="0" w:firstLine="709"/>
        <w:jc w:val="both"/>
        <w:rPr>
          <w:rFonts w:ascii="Times New Roman" w:hAnsi="Times New Roman" w:cs="Times New Roman"/>
          <w:sz w:val="24"/>
          <w:szCs w:val="24"/>
        </w:rPr>
      </w:pPr>
      <w:r w:rsidRPr="007935EC">
        <w:rPr>
          <w:rFonts w:ascii="Times New Roman" w:hAnsi="Times New Roman" w:cs="Times New Roman"/>
          <w:sz w:val="24"/>
          <w:szCs w:val="24"/>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8F25F70" w14:textId="1DC0568D" w:rsidR="002C0006" w:rsidRPr="007935EC" w:rsidRDefault="005E5782"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Perkančioji organizacija </w:t>
      </w:r>
      <w:r w:rsidR="46938450" w:rsidRPr="007935EC">
        <w:rPr>
          <w:rFonts w:ascii="Times New Roman" w:hAnsi="Times New Roman" w:cs="Times New Roman"/>
          <w:sz w:val="24"/>
          <w:szCs w:val="24"/>
        </w:rPr>
        <w:t>nereikalauja</w:t>
      </w:r>
      <w:r w:rsidR="4AC911EE" w:rsidRPr="007935EC">
        <w:rPr>
          <w:rFonts w:ascii="Times New Roman" w:hAnsi="Times New Roman" w:cs="Times New Roman"/>
          <w:sz w:val="24"/>
          <w:szCs w:val="24"/>
        </w:rPr>
        <w:t xml:space="preserve"> pateikti dokumentų kaip nustatyta VPĮ 50 straipsnio 4 ir 6 dalyse, jeigu ji:</w:t>
      </w:r>
    </w:p>
    <w:p w14:paraId="75441B09" w14:textId="0DC94FE3" w:rsidR="002C0006" w:rsidRPr="007935EC" w:rsidRDefault="00013261" w:rsidP="00ED4A1C">
      <w:pPr>
        <w:pStyle w:val="Sraopastraipa"/>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7.</w:t>
      </w:r>
      <w:r w:rsidR="00810499" w:rsidRPr="007935EC">
        <w:rPr>
          <w:rFonts w:ascii="Times New Roman" w:hAnsi="Times New Roman" w:cs="Times New Roman"/>
          <w:sz w:val="24"/>
          <w:szCs w:val="24"/>
        </w:rPr>
        <w:t>9</w:t>
      </w:r>
      <w:r w:rsidRPr="007935EC">
        <w:rPr>
          <w:rFonts w:ascii="Times New Roman" w:hAnsi="Times New Roman" w:cs="Times New Roman"/>
          <w:sz w:val="24"/>
          <w:szCs w:val="24"/>
        </w:rPr>
        <w:t xml:space="preserve">.1 </w:t>
      </w:r>
      <w:r w:rsidR="4AC911EE" w:rsidRPr="007935EC">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935EC" w:rsidRDefault="00013261" w:rsidP="00ED4A1C">
      <w:pPr>
        <w:pStyle w:val="Sraopastraipa"/>
        <w:spacing w:after="0" w:line="240" w:lineRule="auto"/>
        <w:ind w:left="697"/>
        <w:jc w:val="both"/>
        <w:rPr>
          <w:rFonts w:ascii="Times New Roman" w:hAnsi="Times New Roman" w:cs="Times New Roman"/>
          <w:sz w:val="24"/>
          <w:szCs w:val="24"/>
        </w:rPr>
      </w:pPr>
      <w:r w:rsidRPr="007935EC">
        <w:rPr>
          <w:rFonts w:ascii="Times New Roman" w:hAnsi="Times New Roman" w:cs="Times New Roman"/>
          <w:sz w:val="24"/>
          <w:szCs w:val="24"/>
        </w:rPr>
        <w:t>7.</w:t>
      </w:r>
      <w:r w:rsidR="00810499" w:rsidRPr="007935EC">
        <w:rPr>
          <w:rFonts w:ascii="Times New Roman" w:hAnsi="Times New Roman" w:cs="Times New Roman"/>
          <w:sz w:val="24"/>
          <w:szCs w:val="24"/>
        </w:rPr>
        <w:t>9</w:t>
      </w:r>
      <w:r w:rsidRPr="007935EC">
        <w:rPr>
          <w:rFonts w:ascii="Times New Roman" w:hAnsi="Times New Roman" w:cs="Times New Roman"/>
          <w:sz w:val="24"/>
          <w:szCs w:val="24"/>
        </w:rPr>
        <w:t xml:space="preserve">.2. </w:t>
      </w:r>
      <w:r w:rsidR="4AC911EE" w:rsidRPr="007935EC">
        <w:rPr>
          <w:rFonts w:ascii="Times New Roman" w:hAnsi="Times New Roman" w:cs="Times New Roman"/>
          <w:sz w:val="24"/>
          <w:szCs w:val="24"/>
        </w:rPr>
        <w:t>šiuos dokumentus jau turi iš ankstesnių pirkimo procedūrų.</w:t>
      </w:r>
    </w:p>
    <w:p w14:paraId="75C448F2" w14:textId="6299BC30" w:rsidR="002D28EF" w:rsidRPr="007935EC" w:rsidRDefault="613C0982"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 </w:t>
      </w:r>
      <w:r w:rsidR="0033238E" w:rsidRPr="007935EC">
        <w:rPr>
          <w:rFonts w:ascii="Times New Roman" w:hAnsi="Times New Roman" w:cs="Times New Roman"/>
          <w:sz w:val="24"/>
          <w:szCs w:val="24"/>
        </w:rPr>
        <w:t xml:space="preserve">Perkančioji organizacija </w:t>
      </w:r>
      <w:r w:rsidR="340F7B51" w:rsidRPr="007935EC">
        <w:rPr>
          <w:rFonts w:ascii="Times New Roman" w:hAnsi="Times New Roman" w:cs="Times New Roman"/>
          <w:sz w:val="24"/>
          <w:szCs w:val="24"/>
        </w:rPr>
        <w:t>turi teisę reikalauti, kad u</w:t>
      </w:r>
      <w:r w:rsidR="7016C6B1" w:rsidRPr="007935EC">
        <w:rPr>
          <w:rFonts w:ascii="Times New Roman" w:hAnsi="Times New Roman" w:cs="Times New Roman"/>
          <w:sz w:val="24"/>
          <w:szCs w:val="24"/>
        </w:rPr>
        <w:t xml:space="preserve">žsienio valstybės tiekėjo valstybėje išduoti dokumentai, patvirtinantys </w:t>
      </w:r>
      <w:r w:rsidR="00487B54" w:rsidRPr="007935EC">
        <w:rPr>
          <w:rFonts w:ascii="Times New Roman" w:hAnsi="Times New Roman" w:cs="Times New Roman"/>
          <w:sz w:val="24"/>
          <w:szCs w:val="24"/>
        </w:rPr>
        <w:t xml:space="preserve">tiekėjo </w:t>
      </w:r>
      <w:r w:rsidR="7016C6B1" w:rsidRPr="007935EC">
        <w:rPr>
          <w:rFonts w:ascii="Times New Roman" w:hAnsi="Times New Roman" w:cs="Times New Roman"/>
          <w:sz w:val="24"/>
          <w:szCs w:val="24"/>
        </w:rPr>
        <w:t xml:space="preserve">atitiktį reikalavimams, </w:t>
      </w:r>
      <w:r w:rsidR="340F7B51" w:rsidRPr="007935EC">
        <w:rPr>
          <w:rFonts w:ascii="Times New Roman" w:hAnsi="Times New Roman" w:cs="Times New Roman"/>
          <w:sz w:val="24"/>
          <w:szCs w:val="24"/>
        </w:rPr>
        <w:t xml:space="preserve">būtų </w:t>
      </w:r>
      <w:r w:rsidR="7016C6B1" w:rsidRPr="007935EC">
        <w:rPr>
          <w:rFonts w:ascii="Times New Roman" w:hAnsi="Times New Roman" w:cs="Times New Roman"/>
          <w:sz w:val="24"/>
          <w:szCs w:val="24"/>
        </w:rPr>
        <w:t>legalizuo</w:t>
      </w:r>
      <w:r w:rsidR="340F7B51" w:rsidRPr="007935EC">
        <w:rPr>
          <w:rFonts w:ascii="Times New Roman" w:hAnsi="Times New Roman" w:cs="Times New Roman"/>
          <w:sz w:val="24"/>
          <w:szCs w:val="24"/>
        </w:rPr>
        <w:t>ti</w:t>
      </w:r>
      <w:r w:rsidR="7016C6B1" w:rsidRPr="007935EC">
        <w:rPr>
          <w:rFonts w:ascii="Times New Roman" w:hAnsi="Times New Roman" w:cs="Times New Roman"/>
          <w:sz w:val="24"/>
          <w:szCs w:val="24"/>
        </w:rPr>
        <w:t xml:space="preserve"> vadovaujantis Dokumentų legalizavimo ir tvirtinimo pažyma (</w:t>
      </w:r>
      <w:proofErr w:type="spellStart"/>
      <w:r w:rsidR="7016C6B1" w:rsidRPr="007935EC">
        <w:rPr>
          <w:rFonts w:ascii="Times New Roman" w:hAnsi="Times New Roman" w:cs="Times New Roman"/>
          <w:i/>
          <w:iCs/>
          <w:sz w:val="24"/>
          <w:szCs w:val="24"/>
        </w:rPr>
        <w:t>Apostille</w:t>
      </w:r>
      <w:proofErr w:type="spellEnd"/>
      <w:r w:rsidR="7016C6B1" w:rsidRPr="007935EC">
        <w:rPr>
          <w:rFonts w:ascii="Times New Roman" w:hAnsi="Times New Roman" w:cs="Times New Roman"/>
          <w:sz w:val="24"/>
          <w:szCs w:val="24"/>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935EC">
        <w:rPr>
          <w:rFonts w:ascii="Times New Roman" w:hAnsi="Times New Roman" w:cs="Times New Roman"/>
          <w:i/>
          <w:iCs/>
          <w:sz w:val="24"/>
          <w:szCs w:val="24"/>
        </w:rPr>
        <w:t>Apostille</w:t>
      </w:r>
      <w:proofErr w:type="spellEnd"/>
      <w:r w:rsidR="7016C6B1" w:rsidRPr="007935EC">
        <w:rPr>
          <w:rFonts w:ascii="Times New Roman" w:hAnsi="Times New Roman" w:cs="Times New Roman"/>
          <w:sz w:val="24"/>
          <w:szCs w:val="24"/>
        </w:rPr>
        <w:t>).</w:t>
      </w:r>
    </w:p>
    <w:p w14:paraId="062F5F88" w14:textId="6495D8FC" w:rsidR="002D28EF" w:rsidRPr="005F5824" w:rsidRDefault="431ABBC3"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5F5824">
        <w:rPr>
          <w:rFonts w:ascii="Times New Roman" w:hAnsi="Times New Roman" w:cs="Times New Roman"/>
          <w:sz w:val="24"/>
          <w:szCs w:val="24"/>
        </w:rPr>
        <w:t xml:space="preserve">Jeigu tiekėjas negali pateikti </w:t>
      </w:r>
      <w:r w:rsidR="00643E4A" w:rsidRPr="005F5824">
        <w:rPr>
          <w:rFonts w:ascii="Times New Roman" w:hAnsi="Times New Roman" w:cs="Times New Roman"/>
          <w:sz w:val="24"/>
          <w:szCs w:val="24"/>
        </w:rPr>
        <w:t>s</w:t>
      </w:r>
      <w:r w:rsidR="004443FA" w:rsidRPr="005F5824">
        <w:rPr>
          <w:rFonts w:ascii="Times New Roman" w:hAnsi="Times New Roman" w:cs="Times New Roman"/>
          <w:sz w:val="24"/>
          <w:szCs w:val="24"/>
        </w:rPr>
        <w:t xml:space="preserve">pecialiosiose </w:t>
      </w:r>
      <w:r w:rsidR="00577BFC" w:rsidRPr="005F5824">
        <w:rPr>
          <w:rFonts w:ascii="Times New Roman" w:hAnsi="Times New Roman" w:cs="Times New Roman"/>
          <w:sz w:val="24"/>
          <w:szCs w:val="24"/>
        </w:rPr>
        <w:t xml:space="preserve">pirkimo </w:t>
      </w:r>
      <w:r w:rsidR="004443FA" w:rsidRPr="005F5824">
        <w:rPr>
          <w:rFonts w:ascii="Times New Roman" w:hAnsi="Times New Roman" w:cs="Times New Roman"/>
          <w:sz w:val="24"/>
          <w:szCs w:val="24"/>
        </w:rPr>
        <w:t xml:space="preserve">sąlygose </w:t>
      </w:r>
      <w:r w:rsidRPr="005F5824">
        <w:rPr>
          <w:rFonts w:ascii="Times New Roman" w:hAnsi="Times New Roman" w:cs="Times New Roman"/>
          <w:sz w:val="24"/>
          <w:szCs w:val="24"/>
        </w:rPr>
        <w:t>pagal VPĮ 46 straipsnio 1 ir 3 dalį bei 6 dalies 2 punktą nustatytų pašalinimo pagrindų</w:t>
      </w:r>
      <w:r w:rsidR="004443FA" w:rsidRPr="005F5824">
        <w:rPr>
          <w:rFonts w:ascii="Times New Roman" w:hAnsi="Times New Roman" w:cs="Times New Roman"/>
          <w:sz w:val="24"/>
          <w:szCs w:val="24"/>
        </w:rPr>
        <w:t>, jeigu taikoma,</w:t>
      </w:r>
      <w:r w:rsidRPr="005F5824">
        <w:rPr>
          <w:rFonts w:ascii="Times New Roman" w:hAnsi="Times New Roman" w:cs="Times New Roman"/>
          <w:sz w:val="24"/>
          <w:szCs w:val="24"/>
        </w:rPr>
        <w:t xml:space="preserve"> nebuvimą įrodančių dokumentų, </w:t>
      </w:r>
      <w:r w:rsidRPr="005F5824">
        <w:rPr>
          <w:rFonts w:ascii="Times New Roman" w:eastAsia="Arial" w:hAnsi="Times New Roman" w:cs="Times New Roman"/>
          <w:sz w:val="24"/>
          <w:szCs w:val="24"/>
        </w:rPr>
        <w:t>nes valstybėje narėje ar atitinkamoje šalyje tokie dokumentai neišduodami arba toje šalyje išduodami dokumentai neapima visų keliamų klausimų, jie gali būti pakeisti</w:t>
      </w:r>
      <w:r w:rsidR="7016C6B1" w:rsidRPr="005F5824">
        <w:rPr>
          <w:rFonts w:ascii="Times New Roman" w:hAnsi="Times New Roman" w:cs="Times New Roman"/>
          <w:sz w:val="24"/>
          <w:szCs w:val="24"/>
        </w:rPr>
        <w:t>:</w:t>
      </w:r>
    </w:p>
    <w:p w14:paraId="6270A25F" w14:textId="13A5B24A" w:rsidR="002D28EF" w:rsidRPr="005F5824" w:rsidRDefault="7016C6B1" w:rsidP="00ED4A1C">
      <w:pPr>
        <w:pStyle w:val="Sraopastraipa"/>
        <w:numPr>
          <w:ilvl w:val="2"/>
          <w:numId w:val="9"/>
        </w:numPr>
        <w:spacing w:after="0" w:line="240" w:lineRule="auto"/>
        <w:ind w:left="0" w:firstLine="697"/>
        <w:jc w:val="both"/>
        <w:rPr>
          <w:rFonts w:ascii="Times New Roman" w:hAnsi="Times New Roman" w:cs="Times New Roman"/>
          <w:sz w:val="24"/>
          <w:szCs w:val="24"/>
        </w:rPr>
      </w:pPr>
      <w:r w:rsidRPr="005F5824">
        <w:rPr>
          <w:rFonts w:ascii="Times New Roman" w:hAnsi="Times New Roman" w:cs="Times New Roman"/>
          <w:sz w:val="24"/>
          <w:szCs w:val="24"/>
        </w:rPr>
        <w:t>priesaikos deklaracija;</w:t>
      </w:r>
    </w:p>
    <w:p w14:paraId="4D69FAB8" w14:textId="4C8D766C" w:rsidR="002D28EF" w:rsidRPr="005F5824" w:rsidRDefault="7016C6B1" w:rsidP="00ED4A1C">
      <w:pPr>
        <w:pStyle w:val="Sraopastraipa"/>
        <w:numPr>
          <w:ilvl w:val="2"/>
          <w:numId w:val="9"/>
        </w:numPr>
        <w:spacing w:after="0" w:line="240" w:lineRule="auto"/>
        <w:ind w:left="0" w:firstLine="697"/>
        <w:jc w:val="both"/>
        <w:rPr>
          <w:rFonts w:ascii="Times New Roman" w:hAnsi="Times New Roman" w:cs="Times New Roman"/>
          <w:sz w:val="24"/>
          <w:szCs w:val="24"/>
        </w:rPr>
      </w:pPr>
      <w:r w:rsidRPr="005F5824">
        <w:rPr>
          <w:rFonts w:ascii="Times New Roman" w:hAnsi="Times New Roman" w:cs="Times New Roman"/>
          <w:b/>
          <w:sz w:val="24"/>
          <w:szCs w:val="24"/>
        </w:rPr>
        <w:t xml:space="preserve">oficialia </w:t>
      </w:r>
      <w:r w:rsidR="1B370566" w:rsidRPr="005F5824">
        <w:rPr>
          <w:rFonts w:ascii="Times New Roman" w:hAnsi="Times New Roman" w:cs="Times New Roman"/>
          <w:b/>
          <w:sz w:val="24"/>
          <w:szCs w:val="24"/>
        </w:rPr>
        <w:t xml:space="preserve">tiekėjo </w:t>
      </w:r>
      <w:r w:rsidRPr="005F5824">
        <w:rPr>
          <w:rFonts w:ascii="Times New Roman" w:hAnsi="Times New Roman" w:cs="Times New Roman"/>
          <w:b/>
          <w:sz w:val="24"/>
          <w:szCs w:val="24"/>
        </w:rPr>
        <w:t>deklaracija</w:t>
      </w:r>
      <w:r w:rsidRPr="005F5824">
        <w:rPr>
          <w:rFonts w:ascii="Times New Roman" w:hAnsi="Times New Roman" w:cs="Times New Roman"/>
          <w:sz w:val="24"/>
          <w:szCs w:val="24"/>
        </w:rPr>
        <w:t xml:space="preserve">, jeigu šalyje nenaudojama priesaikos deklaracija. Oficiali </w:t>
      </w:r>
      <w:r w:rsidR="1B370566" w:rsidRPr="005F5824">
        <w:rPr>
          <w:rFonts w:ascii="Times New Roman" w:hAnsi="Times New Roman" w:cs="Times New Roman"/>
          <w:sz w:val="24"/>
          <w:szCs w:val="24"/>
        </w:rPr>
        <w:t xml:space="preserve">tiekėjo </w:t>
      </w:r>
      <w:r w:rsidRPr="005F5824">
        <w:rPr>
          <w:rFonts w:ascii="Times New Roman" w:hAnsi="Times New Roman" w:cs="Times New Roman"/>
          <w:sz w:val="24"/>
          <w:szCs w:val="24"/>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7935EC" w:rsidRDefault="00276039" w:rsidP="00ED4A1C">
      <w:pPr>
        <w:pStyle w:val="Sraopastraipa"/>
        <w:spacing w:after="0" w:line="240" w:lineRule="auto"/>
        <w:ind w:left="600"/>
        <w:jc w:val="both"/>
        <w:rPr>
          <w:rFonts w:ascii="Times New Roman" w:eastAsiaTheme="minorHAnsi" w:hAnsi="Times New Roman" w:cs="Times New Roman"/>
          <w:sz w:val="24"/>
          <w:szCs w:val="24"/>
        </w:rPr>
      </w:pPr>
    </w:p>
    <w:p w14:paraId="49D28CA4" w14:textId="563BDE2E" w:rsidR="008C6767" w:rsidRPr="007935EC" w:rsidRDefault="00066DCB" w:rsidP="00994BD6">
      <w:pPr>
        <w:pStyle w:val="Antrat1"/>
        <w:numPr>
          <w:ilvl w:val="0"/>
          <w:numId w:val="9"/>
        </w:numPr>
        <w:tabs>
          <w:tab w:val="left" w:pos="567"/>
        </w:tabs>
        <w:spacing w:line="20" w:lineRule="atLeast"/>
        <w:ind w:left="0" w:firstLine="0"/>
        <w:contextualSpacing/>
        <w:rPr>
          <w:rFonts w:ascii="Times New Roman" w:hAnsi="Times New Roman" w:cs="Times New Roman"/>
          <w:b/>
          <w:bCs/>
          <w:color w:val="002060"/>
          <w:sz w:val="24"/>
          <w:szCs w:val="24"/>
        </w:rPr>
      </w:pPr>
      <w:r w:rsidRPr="007935EC">
        <w:rPr>
          <w:rFonts w:ascii="Times New Roman" w:hAnsi="Times New Roman" w:cs="Times New Roman"/>
          <w:b/>
          <w:bCs/>
          <w:color w:val="002060"/>
          <w:sz w:val="24"/>
          <w:szCs w:val="24"/>
        </w:rPr>
        <w:t xml:space="preserve"> </w:t>
      </w:r>
      <w:bookmarkStart w:id="28" w:name="_Toc134703656"/>
      <w:r w:rsidR="007B2DBE" w:rsidRPr="007935EC">
        <w:rPr>
          <w:rFonts w:ascii="Times New Roman" w:hAnsi="Times New Roman" w:cs="Times New Roman"/>
          <w:b/>
          <w:bCs/>
          <w:color w:val="002060"/>
          <w:sz w:val="24"/>
          <w:szCs w:val="24"/>
        </w:rPr>
        <w:t>Rėmimasis ūkio subjektų pajėgumais</w:t>
      </w:r>
      <w:bookmarkEnd w:id="28"/>
    </w:p>
    <w:p w14:paraId="6774E4BA" w14:textId="28932BCA" w:rsidR="00DF6C8C" w:rsidRPr="007935EC" w:rsidRDefault="00DF6C8C"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Tiekėjas gali remtis kitų ūkio subjektų pajėgumais</w:t>
      </w:r>
      <w:r w:rsidR="00206179" w:rsidRPr="007935EC">
        <w:rPr>
          <w:rFonts w:ascii="Times New Roman" w:hAnsi="Times New Roman" w:cs="Times New Roman"/>
          <w:sz w:val="24"/>
          <w:szCs w:val="24"/>
        </w:rPr>
        <w:t xml:space="preserve"> pagal VPĮ 49</w:t>
      </w:r>
      <w:r w:rsidR="00952606" w:rsidRPr="007935EC">
        <w:rPr>
          <w:rFonts w:ascii="Times New Roman" w:hAnsi="Times New Roman" w:cs="Times New Roman"/>
          <w:sz w:val="24"/>
          <w:szCs w:val="24"/>
        </w:rPr>
        <w:t xml:space="preserve"> </w:t>
      </w:r>
      <w:r w:rsidR="00206179" w:rsidRPr="007935EC">
        <w:rPr>
          <w:rFonts w:ascii="Times New Roman" w:hAnsi="Times New Roman" w:cs="Times New Roman"/>
          <w:sz w:val="24"/>
          <w:szCs w:val="24"/>
        </w:rPr>
        <w:t>straipsnį</w:t>
      </w:r>
      <w:r w:rsidRPr="007935EC">
        <w:rPr>
          <w:rFonts w:ascii="Times New Roman" w:hAnsi="Times New Roman" w:cs="Times New Roman"/>
          <w:sz w:val="24"/>
          <w:szCs w:val="24"/>
        </w:rPr>
        <w:t xml:space="preserve">, kad atitiktų </w:t>
      </w:r>
      <w:r w:rsidR="009F6A18" w:rsidRPr="007935EC">
        <w:rPr>
          <w:rFonts w:ascii="Times New Roman" w:hAnsi="Times New Roman" w:cs="Times New Roman"/>
          <w:sz w:val="24"/>
          <w:szCs w:val="24"/>
        </w:rPr>
        <w:t xml:space="preserve">specialiosiose pirkimo sąlygose </w:t>
      </w:r>
      <w:r w:rsidRPr="007935EC">
        <w:rPr>
          <w:rFonts w:ascii="Times New Roman" w:hAnsi="Times New Roman" w:cs="Times New Roman"/>
          <w:sz w:val="24"/>
          <w:szCs w:val="24"/>
        </w:rPr>
        <w:t xml:space="preserve">nustatytus kvalifikacijos reikalavimus, neatsižvelgiant į ryšio su tais </w:t>
      </w:r>
      <w:r w:rsidRPr="007935EC">
        <w:rPr>
          <w:rFonts w:ascii="Times New Roman" w:hAnsi="Times New Roman" w:cs="Times New Roman"/>
          <w:sz w:val="24"/>
          <w:szCs w:val="24"/>
        </w:rPr>
        <w:lastRenderedPageBreak/>
        <w:t xml:space="preserve">ūkio subjektais teisinį pobūdį. </w:t>
      </w:r>
      <w:r w:rsidR="00206179" w:rsidRPr="007935EC">
        <w:rPr>
          <w:rFonts w:ascii="Times New Roman" w:hAnsi="Times New Roman" w:cs="Times New Roman"/>
          <w:color w:val="000000" w:themeColor="text1"/>
          <w:sz w:val="24"/>
          <w:szCs w:val="24"/>
        </w:rPr>
        <w:t xml:space="preserve">Šiais ūkio subjektais laikomi ir </w:t>
      </w:r>
      <w:r w:rsidR="00206179" w:rsidRPr="007935EC">
        <w:rPr>
          <w:rFonts w:ascii="Times New Roman" w:hAnsi="Times New Roman" w:cs="Times New Roman"/>
          <w:sz w:val="24"/>
          <w:szCs w:val="24"/>
        </w:rPr>
        <w:t>fiziniai asmenys, kuri</w:t>
      </w:r>
      <w:r w:rsidR="006158FB" w:rsidRPr="007935EC">
        <w:rPr>
          <w:rFonts w:ascii="Times New Roman" w:hAnsi="Times New Roman" w:cs="Times New Roman"/>
          <w:sz w:val="24"/>
          <w:szCs w:val="24"/>
        </w:rPr>
        <w:t>uos</w:t>
      </w:r>
      <w:r w:rsidR="00206179" w:rsidRPr="007935EC">
        <w:rPr>
          <w:rFonts w:ascii="Times New Roman" w:hAnsi="Times New Roman" w:cs="Times New Roman"/>
          <w:sz w:val="24"/>
          <w:szCs w:val="24"/>
        </w:rPr>
        <w:t xml:space="preserve"> </w:t>
      </w:r>
      <w:r w:rsidR="00D94170" w:rsidRPr="007935EC">
        <w:rPr>
          <w:rFonts w:ascii="Times New Roman" w:hAnsi="Times New Roman" w:cs="Times New Roman"/>
          <w:sz w:val="24"/>
          <w:szCs w:val="24"/>
        </w:rPr>
        <w:t>p</w:t>
      </w:r>
      <w:r w:rsidR="00206179" w:rsidRPr="007935EC">
        <w:rPr>
          <w:rFonts w:ascii="Times New Roman" w:hAnsi="Times New Roman" w:cs="Times New Roman"/>
          <w:sz w:val="24"/>
          <w:szCs w:val="24"/>
        </w:rPr>
        <w:t xml:space="preserve">irkimo laimėjimo ir </w:t>
      </w:r>
      <w:r w:rsidR="00D94170" w:rsidRPr="007935EC">
        <w:rPr>
          <w:rFonts w:ascii="Times New Roman" w:hAnsi="Times New Roman" w:cs="Times New Roman"/>
          <w:sz w:val="24"/>
          <w:szCs w:val="24"/>
        </w:rPr>
        <w:t>s</w:t>
      </w:r>
      <w:r w:rsidR="00206179" w:rsidRPr="007935EC">
        <w:rPr>
          <w:rFonts w:ascii="Times New Roman" w:hAnsi="Times New Roman" w:cs="Times New Roman"/>
          <w:sz w:val="24"/>
          <w:szCs w:val="24"/>
        </w:rPr>
        <w:t>utarties sudarymo atveju tiekėj</w:t>
      </w:r>
      <w:r w:rsidR="006158FB" w:rsidRPr="007935EC">
        <w:rPr>
          <w:rFonts w:ascii="Times New Roman" w:hAnsi="Times New Roman" w:cs="Times New Roman"/>
          <w:sz w:val="24"/>
          <w:szCs w:val="24"/>
        </w:rPr>
        <w:t>as</w:t>
      </w:r>
      <w:r w:rsidR="00206179" w:rsidRPr="007935EC">
        <w:rPr>
          <w:rFonts w:ascii="Times New Roman" w:hAnsi="Times New Roman" w:cs="Times New Roman"/>
          <w:sz w:val="24"/>
          <w:szCs w:val="24"/>
        </w:rPr>
        <w:t xml:space="preserve"> ar jo pasitelkiam</w:t>
      </w:r>
      <w:r w:rsidR="006158FB" w:rsidRPr="007935EC">
        <w:rPr>
          <w:rFonts w:ascii="Times New Roman" w:hAnsi="Times New Roman" w:cs="Times New Roman"/>
          <w:sz w:val="24"/>
          <w:szCs w:val="24"/>
        </w:rPr>
        <w:t>as</w:t>
      </w:r>
      <w:r w:rsidR="00206179" w:rsidRPr="007935EC">
        <w:rPr>
          <w:rFonts w:ascii="Times New Roman" w:hAnsi="Times New Roman" w:cs="Times New Roman"/>
          <w:sz w:val="24"/>
          <w:szCs w:val="24"/>
        </w:rPr>
        <w:t xml:space="preserve"> ūkio subjekt</w:t>
      </w:r>
      <w:r w:rsidR="006158FB" w:rsidRPr="007935EC">
        <w:rPr>
          <w:rFonts w:ascii="Times New Roman" w:hAnsi="Times New Roman" w:cs="Times New Roman"/>
          <w:sz w:val="24"/>
          <w:szCs w:val="24"/>
        </w:rPr>
        <w:t>as įdarbins</w:t>
      </w:r>
      <w:r w:rsidR="005543D0" w:rsidRPr="007935EC">
        <w:rPr>
          <w:rFonts w:ascii="Times New Roman" w:hAnsi="Times New Roman" w:cs="Times New Roman"/>
          <w:sz w:val="24"/>
          <w:szCs w:val="24"/>
        </w:rPr>
        <w:t xml:space="preserve"> (</w:t>
      </w:r>
      <w:proofErr w:type="spellStart"/>
      <w:r w:rsidR="005543D0" w:rsidRPr="007935EC">
        <w:rPr>
          <w:rFonts w:ascii="Times New Roman" w:hAnsi="Times New Roman" w:cs="Times New Roman"/>
          <w:sz w:val="24"/>
          <w:szCs w:val="24"/>
        </w:rPr>
        <w:t>kvazisubtiekėjai</w:t>
      </w:r>
      <w:proofErr w:type="spellEnd"/>
      <w:r w:rsidR="005543D0" w:rsidRPr="007935EC">
        <w:rPr>
          <w:rFonts w:ascii="Times New Roman" w:hAnsi="Times New Roman" w:cs="Times New Roman"/>
          <w:sz w:val="24"/>
          <w:szCs w:val="24"/>
        </w:rPr>
        <w:t>)</w:t>
      </w:r>
      <w:r w:rsidR="00206179" w:rsidRPr="007935EC">
        <w:rPr>
          <w:rFonts w:ascii="Times New Roman" w:hAnsi="Times New Roman" w:cs="Times New Roman"/>
          <w:sz w:val="24"/>
          <w:szCs w:val="24"/>
        </w:rPr>
        <w:t>.</w:t>
      </w:r>
    </w:p>
    <w:p w14:paraId="0810F17A" w14:textId="5EE6B273" w:rsidR="00920619" w:rsidRPr="007935EC" w:rsidRDefault="6A72EBE1" w:rsidP="00ED4A1C">
      <w:pPr>
        <w:pStyle w:val="Body2"/>
        <w:numPr>
          <w:ilvl w:val="1"/>
          <w:numId w:val="9"/>
        </w:numPr>
        <w:spacing w:after="0"/>
        <w:ind w:left="0" w:firstLine="697"/>
        <w:rPr>
          <w:rFonts w:eastAsiaTheme="minorEastAsia" w:cs="Times New Roman"/>
          <w:color w:val="000000" w:themeColor="text1"/>
          <w:sz w:val="24"/>
          <w:szCs w:val="24"/>
          <w:lang w:val="lt-LT"/>
        </w:rPr>
      </w:pPr>
      <w:r w:rsidRPr="007935EC">
        <w:rPr>
          <w:rFonts w:cs="Times New Roman"/>
          <w:sz w:val="24"/>
          <w:szCs w:val="24"/>
          <w:lang w:val="lt-LT"/>
        </w:rPr>
        <w:t xml:space="preserve">Tiekėjas, pageidaujantis remtis kitų ūkio subjektų pajėgumais, privalo juos nurodyti </w:t>
      </w:r>
      <w:r w:rsidR="00FE51C0" w:rsidRPr="007935EC">
        <w:rPr>
          <w:rFonts w:cs="Times New Roman"/>
          <w:sz w:val="24"/>
          <w:szCs w:val="24"/>
          <w:lang w:val="lt-LT"/>
        </w:rPr>
        <w:t>p</w:t>
      </w:r>
      <w:r w:rsidR="00B83902" w:rsidRPr="007935EC">
        <w:rPr>
          <w:rFonts w:cs="Times New Roman"/>
          <w:sz w:val="24"/>
          <w:szCs w:val="24"/>
          <w:lang w:val="lt-LT"/>
        </w:rPr>
        <w:t xml:space="preserve">asiūlyme </w:t>
      </w:r>
      <w:r w:rsidRPr="007935EC">
        <w:rPr>
          <w:rFonts w:cs="Times New Roman"/>
          <w:sz w:val="24"/>
          <w:szCs w:val="24"/>
          <w:lang w:val="lt-LT"/>
        </w:rPr>
        <w:t xml:space="preserve">ir pateikti </w:t>
      </w:r>
      <w:bookmarkStart w:id="29" w:name="_Hlk86173359"/>
      <w:r w:rsidRPr="007935EC">
        <w:rPr>
          <w:rFonts w:cs="Times New Roman"/>
          <w:sz w:val="24"/>
          <w:szCs w:val="24"/>
          <w:lang w:val="lt-LT"/>
        </w:rPr>
        <w:t>dokumentus, įrodančius, kad per visą sutarties vykdymo laikotarpį ūkio subjekto, kurio pajėgumais jis remiasi, ištekliai tiekėjui bus prieinami</w:t>
      </w:r>
      <w:bookmarkEnd w:id="29"/>
      <w:r w:rsidRPr="007935EC">
        <w:rPr>
          <w:rFonts w:cs="Times New Roman"/>
          <w:sz w:val="24"/>
          <w:szCs w:val="24"/>
          <w:lang w:val="lt-LT"/>
        </w:rPr>
        <w:t>.</w:t>
      </w:r>
      <w:r w:rsidR="5DE09878" w:rsidRPr="007935EC">
        <w:rPr>
          <w:rFonts w:cs="Times New Roman"/>
          <w:sz w:val="24"/>
          <w:szCs w:val="24"/>
          <w:lang w:val="lt-LT"/>
        </w:rPr>
        <w:t xml:space="preserve"> </w:t>
      </w:r>
      <w:r w:rsidRPr="007935EC">
        <w:rPr>
          <w:rFonts w:cs="Times New Roman"/>
          <w:sz w:val="24"/>
          <w:szCs w:val="24"/>
          <w:lang w:val="lt-LT"/>
        </w:rPr>
        <w:t xml:space="preserve">Tikrindama, ar tiekėjui bus prieinami kitų ūkio subjektų, kurių pajėgumais jis remiasi, turimi ištekliai, </w:t>
      </w:r>
      <w:r w:rsidR="59A09DDF" w:rsidRPr="007935EC">
        <w:rPr>
          <w:rFonts w:cs="Times New Roman"/>
          <w:sz w:val="24"/>
          <w:szCs w:val="24"/>
          <w:lang w:val="lt-LT"/>
        </w:rPr>
        <w:t xml:space="preserve"> </w:t>
      </w:r>
      <w:r w:rsidR="00072BED" w:rsidRPr="007935EC">
        <w:rPr>
          <w:rFonts w:cs="Times New Roman"/>
          <w:sz w:val="24"/>
          <w:szCs w:val="24"/>
          <w:lang w:val="lt-LT"/>
        </w:rPr>
        <w:t xml:space="preserve">perkančioji organizacija </w:t>
      </w:r>
      <w:r w:rsidRPr="007935EC">
        <w:rPr>
          <w:rFonts w:cs="Times New Roman"/>
          <w:sz w:val="24"/>
          <w:szCs w:val="24"/>
          <w:lang w:val="lt-LT"/>
        </w:rPr>
        <w:t>iš jo priima bet kokias tai patvirtinančias priemones</w:t>
      </w:r>
      <w:r w:rsidR="5DE09878" w:rsidRPr="007935EC">
        <w:rPr>
          <w:rFonts w:cs="Times New Roman"/>
          <w:sz w:val="24"/>
          <w:szCs w:val="24"/>
          <w:lang w:val="lt-LT"/>
        </w:rPr>
        <w:t>.</w:t>
      </w:r>
      <w:r w:rsidR="000D4E04" w:rsidRPr="007935EC">
        <w:rPr>
          <w:rFonts w:cs="Times New Roman"/>
          <w:sz w:val="24"/>
          <w:szCs w:val="24"/>
          <w:lang w:val="lt-LT"/>
        </w:rPr>
        <w:t xml:space="preserve"> </w:t>
      </w:r>
      <w:r w:rsidR="000D4E04" w:rsidRPr="007935EC">
        <w:rPr>
          <w:rFonts w:cs="Times New Roman"/>
          <w:color w:val="auto"/>
          <w:sz w:val="24"/>
          <w:szCs w:val="24"/>
          <w:lang w:val="lt-LT"/>
        </w:rPr>
        <w:t xml:space="preserve">Tiekėjas, </w:t>
      </w:r>
      <w:r w:rsidR="000D4E04" w:rsidRPr="007935EC">
        <w:rPr>
          <w:rFonts w:cs="Times New Roman"/>
          <w:color w:val="auto"/>
          <w:spacing w:val="2"/>
          <w:sz w:val="24"/>
          <w:szCs w:val="24"/>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935EC" w:rsidRDefault="00A20949"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S</w:t>
      </w:r>
      <w:r w:rsidR="69925FDE" w:rsidRPr="007935EC">
        <w:rPr>
          <w:rFonts w:ascii="Times New Roman" w:eastAsia="Calibri" w:hAnsi="Times New Roman" w:cs="Times New Roman"/>
          <w:sz w:val="24"/>
          <w:szCs w:val="24"/>
          <w:lang w:eastAsia="en-US"/>
        </w:rPr>
        <w:t>kirtingi tiekėjai gali remtis tų pačių ūkio subjektų pajėgumais</w:t>
      </w:r>
      <w:r w:rsidR="00DD0103" w:rsidRPr="007935EC">
        <w:rPr>
          <w:rFonts w:ascii="Times New Roman" w:eastAsia="Calibri" w:hAnsi="Times New Roman" w:cs="Times New Roman"/>
          <w:sz w:val="24"/>
          <w:szCs w:val="24"/>
          <w:lang w:eastAsia="en-US"/>
        </w:rPr>
        <w:t xml:space="preserve">, tačiau tai negali sąlygoti draudžiamų </w:t>
      </w:r>
      <w:r w:rsidR="00D26D8D" w:rsidRPr="007935EC">
        <w:rPr>
          <w:rFonts w:ascii="Times New Roman" w:eastAsia="Calibri" w:hAnsi="Times New Roman" w:cs="Times New Roman"/>
          <w:sz w:val="24"/>
          <w:szCs w:val="24"/>
          <w:lang w:eastAsia="en-US"/>
        </w:rPr>
        <w:t>susitarimų</w:t>
      </w:r>
      <w:r w:rsidR="69925FDE" w:rsidRPr="007935EC">
        <w:rPr>
          <w:rFonts w:ascii="Times New Roman" w:eastAsia="Calibri" w:hAnsi="Times New Roman" w:cs="Times New Roman"/>
          <w:sz w:val="24"/>
          <w:szCs w:val="24"/>
          <w:lang w:eastAsia="en-US"/>
        </w:rPr>
        <w:t>.</w:t>
      </w:r>
    </w:p>
    <w:p w14:paraId="3D2F10D5" w14:textId="7B8E732C" w:rsidR="00DF6C8C" w:rsidRPr="007935EC" w:rsidRDefault="610AF11D"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Tiekėjų grupė gali remtis grupės dalyvių arba kitų ūkio subjektų pajėgumais, laikantis šiame </w:t>
      </w:r>
      <w:r w:rsidR="00047B90" w:rsidRPr="007935EC">
        <w:rPr>
          <w:rFonts w:ascii="Times New Roman" w:hAnsi="Times New Roman" w:cs="Times New Roman"/>
          <w:sz w:val="24"/>
          <w:szCs w:val="24"/>
        </w:rPr>
        <w:t xml:space="preserve">bendrųjų </w:t>
      </w:r>
      <w:r w:rsidR="00D26D8D" w:rsidRPr="007935EC">
        <w:rPr>
          <w:rFonts w:ascii="Times New Roman" w:hAnsi="Times New Roman" w:cs="Times New Roman"/>
          <w:sz w:val="24"/>
          <w:szCs w:val="24"/>
        </w:rPr>
        <w:t>p</w:t>
      </w:r>
      <w:r w:rsidRPr="007935EC">
        <w:rPr>
          <w:rFonts w:ascii="Times New Roman" w:hAnsi="Times New Roman" w:cs="Times New Roman"/>
          <w:sz w:val="24"/>
          <w:szCs w:val="24"/>
        </w:rPr>
        <w:t>irkimo sąlygų skyriuje nustatytų sąlygų.</w:t>
      </w:r>
    </w:p>
    <w:p w14:paraId="6CB44B59" w14:textId="0131093A" w:rsidR="00DF6C8C" w:rsidRPr="007935EC" w:rsidRDefault="610AF11D"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Paslaugų teikimo ar darbų įsigijimo atvejais, </w:t>
      </w:r>
      <w:r w:rsidR="0012749A" w:rsidRPr="007935EC">
        <w:rPr>
          <w:rFonts w:ascii="Times New Roman" w:eastAsia="Arial" w:hAnsi="Times New Roman" w:cs="Times New Roman"/>
          <w:sz w:val="24"/>
          <w:szCs w:val="24"/>
        </w:rPr>
        <w:t xml:space="preserve">perkančiajai organizacijai </w:t>
      </w:r>
      <w:r w:rsidRPr="007935EC">
        <w:rPr>
          <w:rFonts w:ascii="Times New Roman" w:hAnsi="Times New Roman" w:cs="Times New Roman"/>
          <w:sz w:val="24"/>
          <w:szCs w:val="24"/>
        </w:rPr>
        <w:t>keliant kvalifikacijos reikalavimus tiekėjui ar jo vadovaujančiam personalui turėti atitinkamą išsilavinimą, profesinę kvalifikaciją ar profesinę patirtį</w:t>
      </w:r>
      <w:r w:rsidR="000F56B8" w:rsidRPr="007935EC">
        <w:rPr>
          <w:rFonts w:ascii="Times New Roman" w:hAnsi="Times New Roman" w:cs="Times New Roman"/>
          <w:sz w:val="24"/>
          <w:szCs w:val="24"/>
        </w:rPr>
        <w:t xml:space="preserve"> </w:t>
      </w:r>
      <w:r w:rsidRPr="007935EC">
        <w:rPr>
          <w:rFonts w:ascii="Times New Roman" w:hAnsi="Times New Roman" w:cs="Times New Roman"/>
          <w:sz w:val="24"/>
          <w:szCs w:val="24"/>
        </w:rPr>
        <w:t xml:space="preserve">tiekėjas </w:t>
      </w:r>
      <w:r w:rsidR="09D06DDB" w:rsidRPr="007935EC">
        <w:rPr>
          <w:rFonts w:ascii="Times New Roman" w:hAnsi="Times New Roman" w:cs="Times New Roman"/>
          <w:sz w:val="24"/>
          <w:szCs w:val="24"/>
        </w:rPr>
        <w:t xml:space="preserve">gali </w:t>
      </w:r>
      <w:r w:rsidRPr="007935EC">
        <w:rPr>
          <w:rFonts w:ascii="Times New Roman" w:hAnsi="Times New Roman" w:cs="Times New Roman"/>
          <w:sz w:val="24"/>
          <w:szCs w:val="24"/>
        </w:rPr>
        <w:t xml:space="preserve">remtis kitų ūkio subjektų pajėgumais tik tuomet, kai tie </w:t>
      </w:r>
      <w:r w:rsidR="09D06DDB" w:rsidRPr="007935EC">
        <w:rPr>
          <w:rFonts w:ascii="Times New Roman" w:hAnsi="Times New Roman" w:cs="Times New Roman"/>
          <w:sz w:val="24"/>
          <w:szCs w:val="24"/>
        </w:rPr>
        <w:t xml:space="preserve">ūkio </w:t>
      </w:r>
      <w:r w:rsidRPr="007935EC">
        <w:rPr>
          <w:rFonts w:ascii="Times New Roman" w:hAnsi="Times New Roman" w:cs="Times New Roman"/>
          <w:sz w:val="24"/>
          <w:szCs w:val="24"/>
        </w:rPr>
        <w:t>subjektai, kurių pajėgumais buvo</w:t>
      </w:r>
      <w:r w:rsidR="000F56B8" w:rsidRPr="007935EC">
        <w:rPr>
          <w:rFonts w:ascii="Times New Roman" w:hAnsi="Times New Roman" w:cs="Times New Roman"/>
          <w:sz w:val="24"/>
          <w:szCs w:val="24"/>
        </w:rPr>
        <w:t xml:space="preserve"> </w:t>
      </w:r>
      <w:r w:rsidR="007F4D81" w:rsidRPr="007935EC">
        <w:rPr>
          <w:rFonts w:ascii="Times New Roman" w:hAnsi="Times New Roman" w:cs="Times New Roman"/>
          <w:sz w:val="24"/>
          <w:szCs w:val="24"/>
        </w:rPr>
        <w:t>remtasi</w:t>
      </w:r>
      <w:r w:rsidRPr="007935EC">
        <w:rPr>
          <w:rFonts w:ascii="Times New Roman" w:hAnsi="Times New Roman" w:cs="Times New Roman"/>
          <w:sz w:val="24"/>
          <w:szCs w:val="24"/>
        </w:rPr>
        <w:t>, patys ir teiks tas paslaugas ar atliks darbus, kuriems reikia jų pajėgumų.</w:t>
      </w:r>
    </w:p>
    <w:p w14:paraId="754C0C15" w14:textId="1F86C220" w:rsidR="006419A5" w:rsidRPr="007935EC" w:rsidRDefault="006419A5" w:rsidP="00ED4A1C">
      <w:pPr>
        <w:pStyle w:val="Sraopastraipa"/>
        <w:numPr>
          <w:ilvl w:val="1"/>
          <w:numId w:val="9"/>
        </w:numPr>
        <w:spacing w:after="0" w:line="240" w:lineRule="auto"/>
        <w:ind w:left="0" w:firstLine="709"/>
        <w:jc w:val="both"/>
        <w:rPr>
          <w:rFonts w:ascii="Times New Roman" w:hAnsi="Times New Roman" w:cs="Times New Roman"/>
          <w:sz w:val="24"/>
          <w:szCs w:val="24"/>
        </w:rPr>
      </w:pPr>
      <w:r w:rsidRPr="007935EC">
        <w:rPr>
          <w:rFonts w:ascii="Times New Roman" w:hAnsi="Times New Roman" w:cs="Times New Roman"/>
          <w:sz w:val="24"/>
          <w:szCs w:val="24"/>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7935EC">
        <w:rPr>
          <w:rFonts w:ascii="Times New Roman" w:hAnsi="Times New Roman" w:cs="Times New Roman"/>
          <w:color w:val="FF0000"/>
          <w:sz w:val="24"/>
          <w:szCs w:val="24"/>
        </w:rPr>
        <w:t xml:space="preserve"> </w:t>
      </w:r>
    </w:p>
    <w:p w14:paraId="33443700" w14:textId="3FF8A374" w:rsidR="00206179" w:rsidRPr="007935EC" w:rsidRDefault="007B2DBE" w:rsidP="00994BD6">
      <w:pPr>
        <w:pStyle w:val="Antrat1"/>
        <w:numPr>
          <w:ilvl w:val="0"/>
          <w:numId w:val="9"/>
        </w:numPr>
        <w:tabs>
          <w:tab w:val="left" w:pos="567"/>
        </w:tabs>
        <w:spacing w:line="20" w:lineRule="atLeast"/>
        <w:contextualSpacing/>
        <w:rPr>
          <w:rFonts w:ascii="Times New Roman" w:hAnsi="Times New Roman" w:cs="Times New Roman"/>
          <w:b/>
          <w:bCs/>
          <w:color w:val="002060"/>
          <w:sz w:val="24"/>
          <w:szCs w:val="24"/>
        </w:rPr>
      </w:pPr>
      <w:bookmarkStart w:id="30" w:name="_Toc134703657"/>
      <w:r w:rsidRPr="007935EC">
        <w:rPr>
          <w:rFonts w:ascii="Times New Roman" w:hAnsi="Times New Roman" w:cs="Times New Roman"/>
          <w:b/>
          <w:bCs/>
          <w:color w:val="002060"/>
          <w:sz w:val="24"/>
          <w:szCs w:val="24"/>
        </w:rPr>
        <w:t>Subtiekėjų pasitelkimas</w:t>
      </w:r>
      <w:bookmarkEnd w:id="30"/>
    </w:p>
    <w:p w14:paraId="23FA6630" w14:textId="1ED4E035" w:rsidR="002E2CD8" w:rsidRPr="007935EC" w:rsidRDefault="00206179"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7935EC">
        <w:rPr>
          <w:rFonts w:ascii="Times New Roman" w:eastAsia="Calibri" w:hAnsi="Times New Roman" w:cs="Times New Roman"/>
          <w:color w:val="000000" w:themeColor="text1"/>
          <w:sz w:val="24"/>
          <w:szCs w:val="24"/>
        </w:rPr>
        <w:t xml:space="preserve">Tiekėjas savo </w:t>
      </w:r>
      <w:r w:rsidR="009019B1" w:rsidRPr="007935EC">
        <w:rPr>
          <w:rFonts w:ascii="Times New Roman" w:eastAsia="Calibri" w:hAnsi="Times New Roman" w:cs="Times New Roman"/>
          <w:color w:val="000000" w:themeColor="text1"/>
          <w:sz w:val="24"/>
          <w:szCs w:val="24"/>
        </w:rPr>
        <w:t>p</w:t>
      </w:r>
      <w:r w:rsidR="005A0A14" w:rsidRPr="007935EC">
        <w:rPr>
          <w:rFonts w:ascii="Times New Roman" w:eastAsia="Calibri" w:hAnsi="Times New Roman" w:cs="Times New Roman"/>
          <w:color w:val="000000" w:themeColor="text1"/>
          <w:sz w:val="24"/>
          <w:szCs w:val="24"/>
        </w:rPr>
        <w:t xml:space="preserve">asiūlyme </w:t>
      </w:r>
      <w:r w:rsidRPr="007935EC">
        <w:rPr>
          <w:rFonts w:ascii="Times New Roman" w:eastAsia="Calibri" w:hAnsi="Times New Roman" w:cs="Times New Roman"/>
          <w:color w:val="000000" w:themeColor="text1"/>
          <w:sz w:val="24"/>
          <w:szCs w:val="24"/>
        </w:rPr>
        <w:t>privalo nurodyti</w:t>
      </w:r>
      <w:r w:rsidR="00193BD5" w:rsidRPr="007935EC">
        <w:rPr>
          <w:rFonts w:ascii="Times New Roman" w:eastAsia="Calibri" w:hAnsi="Times New Roman" w:cs="Times New Roman"/>
          <w:color w:val="000000" w:themeColor="text1"/>
          <w:sz w:val="24"/>
          <w:szCs w:val="24"/>
        </w:rPr>
        <w:t>,</w:t>
      </w:r>
      <w:r w:rsidRPr="007935EC">
        <w:rPr>
          <w:rFonts w:ascii="Times New Roman" w:eastAsia="Calibri" w:hAnsi="Times New Roman" w:cs="Times New Roman"/>
          <w:color w:val="000000" w:themeColor="text1"/>
          <w:sz w:val="24"/>
          <w:szCs w:val="24"/>
        </w:rPr>
        <w:t xml:space="preserve"> kokiai sutarties daliai ir kokius subtiekėjus, jeigu jie </w:t>
      </w:r>
      <w:r w:rsidR="00FE4AF4" w:rsidRPr="007935EC">
        <w:rPr>
          <w:rFonts w:ascii="Times New Roman" w:eastAsia="Calibri" w:hAnsi="Times New Roman" w:cs="Times New Roman"/>
          <w:color w:val="000000" w:themeColor="text1"/>
          <w:sz w:val="24"/>
          <w:szCs w:val="24"/>
        </w:rPr>
        <w:t>p</w:t>
      </w:r>
      <w:r w:rsidR="005A0A14" w:rsidRPr="007935EC">
        <w:rPr>
          <w:rFonts w:ascii="Times New Roman" w:eastAsia="Calibri" w:hAnsi="Times New Roman" w:cs="Times New Roman"/>
          <w:color w:val="000000" w:themeColor="text1"/>
          <w:sz w:val="24"/>
          <w:szCs w:val="24"/>
        </w:rPr>
        <w:t xml:space="preserve">asiūlymo </w:t>
      </w:r>
      <w:r w:rsidR="0008165F" w:rsidRPr="007935EC">
        <w:rPr>
          <w:rFonts w:ascii="Times New Roman" w:eastAsia="Calibri" w:hAnsi="Times New Roman" w:cs="Times New Roman"/>
          <w:color w:val="000000" w:themeColor="text1"/>
          <w:sz w:val="24"/>
          <w:szCs w:val="24"/>
        </w:rPr>
        <w:t xml:space="preserve">teikimo metu </w:t>
      </w:r>
      <w:r w:rsidRPr="007935EC">
        <w:rPr>
          <w:rFonts w:ascii="Times New Roman" w:eastAsia="Calibri" w:hAnsi="Times New Roman" w:cs="Times New Roman"/>
          <w:color w:val="000000" w:themeColor="text1"/>
          <w:sz w:val="24"/>
          <w:szCs w:val="24"/>
        </w:rPr>
        <w:t xml:space="preserve">yra žinomi, tiekėjas ketina pasitelkti. </w:t>
      </w:r>
    </w:p>
    <w:p w14:paraId="30FECBFA" w14:textId="38354EC7" w:rsidR="0017533E" w:rsidRPr="007935EC" w:rsidRDefault="0017533E"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7935EC">
        <w:rPr>
          <w:rFonts w:ascii="Times New Roman" w:eastAsia="Calibri" w:hAnsi="Times New Roman" w:cs="Times New Roman"/>
          <w:bCs/>
          <w:sz w:val="24"/>
          <w:szCs w:val="24"/>
          <w:lang w:eastAsia="en-US"/>
        </w:rPr>
        <w:t>Skirtingi tiekėjai gali pasitelkti tuos pačius subtiekėjus</w:t>
      </w:r>
      <w:r w:rsidR="00971D98" w:rsidRPr="007935EC">
        <w:rPr>
          <w:rFonts w:ascii="Times New Roman" w:eastAsia="Calibri" w:hAnsi="Times New Roman" w:cs="Times New Roman"/>
          <w:bCs/>
          <w:sz w:val="24"/>
          <w:szCs w:val="24"/>
          <w:lang w:eastAsia="en-US"/>
        </w:rPr>
        <w:t>, tačiau tai negali sąlygoti draudžiamų susitarimų</w:t>
      </w:r>
      <w:r w:rsidR="00971D98" w:rsidRPr="007935EC">
        <w:rPr>
          <w:rFonts w:ascii="Times New Roman" w:hAnsi="Times New Roman" w:cs="Times New Roman"/>
          <w:sz w:val="24"/>
          <w:szCs w:val="24"/>
        </w:rPr>
        <w:t>.</w:t>
      </w:r>
    </w:p>
    <w:p w14:paraId="4C059857" w14:textId="7CE3D9A8" w:rsidR="00206179" w:rsidRPr="007935EC" w:rsidRDefault="536D0CA8"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7935EC">
        <w:rPr>
          <w:rFonts w:ascii="Times New Roman" w:eastAsia="Calibri" w:hAnsi="Times New Roman" w:cs="Times New Roman"/>
          <w:color w:val="000000" w:themeColor="text1"/>
          <w:sz w:val="24"/>
          <w:szCs w:val="24"/>
        </w:rPr>
        <w:t>S</w:t>
      </w:r>
      <w:r w:rsidRPr="007935EC">
        <w:rPr>
          <w:rFonts w:ascii="Times New Roman" w:hAnsi="Times New Roman" w:cs="Times New Roman"/>
          <w:sz w:val="24"/>
          <w:szCs w:val="24"/>
        </w:rPr>
        <w:t xml:space="preserve">udarius sutartį, tačiau ne vėliau negu sutartis pradedama vykdyti, tiekėjas, kuris bus pripažintas laimėjusiu, įsipareigoja </w:t>
      </w:r>
      <w:r w:rsidR="00B13E0D" w:rsidRPr="007935EC">
        <w:rPr>
          <w:rFonts w:ascii="Times New Roman" w:eastAsia="Arial" w:hAnsi="Times New Roman" w:cs="Times New Roman"/>
          <w:sz w:val="24"/>
          <w:szCs w:val="24"/>
        </w:rPr>
        <w:t xml:space="preserve">perkančiajai organizacijai </w:t>
      </w:r>
      <w:r w:rsidRPr="007935EC">
        <w:rPr>
          <w:rFonts w:ascii="Times New Roman" w:hAnsi="Times New Roman" w:cs="Times New Roman"/>
          <w:sz w:val="24"/>
          <w:szCs w:val="24"/>
        </w:rPr>
        <w:t xml:space="preserve">pranešti tuo metu žinomų subtiekėjų pavadinimus, kontaktinius duomenis ir jų atstovus. </w:t>
      </w:r>
      <w:r w:rsidR="00B13E0D" w:rsidRPr="007935EC">
        <w:rPr>
          <w:rFonts w:ascii="Times New Roman" w:hAnsi="Times New Roman" w:cs="Times New Roman"/>
          <w:sz w:val="24"/>
          <w:szCs w:val="24"/>
        </w:rPr>
        <w:t xml:space="preserve">Perkančioji organizacija </w:t>
      </w:r>
      <w:r w:rsidRPr="007935EC">
        <w:rPr>
          <w:rFonts w:ascii="Times New Roman" w:hAnsi="Times New Roman" w:cs="Times New Roman"/>
          <w:sz w:val="24"/>
          <w:szCs w:val="24"/>
        </w:rPr>
        <w:t xml:space="preserve">taip pat reikalauja, kad tiekėjas informuotų apie minėtos informacijos pasikeitimus visu </w:t>
      </w:r>
      <w:r w:rsidR="00F84DD6" w:rsidRPr="007935EC">
        <w:rPr>
          <w:rFonts w:ascii="Times New Roman" w:hAnsi="Times New Roman" w:cs="Times New Roman"/>
          <w:sz w:val="24"/>
          <w:szCs w:val="24"/>
        </w:rPr>
        <w:t>s</w:t>
      </w:r>
      <w:r w:rsidRPr="007935EC">
        <w:rPr>
          <w:rFonts w:ascii="Times New Roman" w:hAnsi="Times New Roman" w:cs="Times New Roman"/>
          <w:sz w:val="24"/>
          <w:szCs w:val="24"/>
        </w:rPr>
        <w:t xml:space="preserve">utarties vykdymo metu, taip pat apie naujus subtiekėjus, kuriuos jis ketina pasitelkti vėliau. </w:t>
      </w:r>
    </w:p>
    <w:p w14:paraId="06BCDB2D" w14:textId="158F1CF2" w:rsidR="00206179" w:rsidRPr="007935EC" w:rsidRDefault="536D0CA8"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Jeigu pagal </w:t>
      </w:r>
      <w:r w:rsidR="0089155F" w:rsidRPr="007935EC">
        <w:rPr>
          <w:rFonts w:ascii="Times New Roman" w:hAnsi="Times New Roman" w:cs="Times New Roman"/>
          <w:sz w:val="24"/>
          <w:szCs w:val="24"/>
        </w:rPr>
        <w:t xml:space="preserve">specialiųjų pirkimo sąlygų reikalavimus </w:t>
      </w:r>
      <w:r w:rsidRPr="007935EC">
        <w:rPr>
          <w:rFonts w:ascii="Times New Roman" w:eastAsia="Calibri" w:hAnsi="Times New Roman" w:cs="Times New Roman"/>
          <w:sz w:val="24"/>
          <w:szCs w:val="24"/>
        </w:rPr>
        <w:t xml:space="preserve">yra </w:t>
      </w:r>
      <w:r w:rsidRPr="007935EC">
        <w:rPr>
          <w:rFonts w:ascii="Times New Roman" w:hAnsi="Times New Roman" w:cs="Times New Roman"/>
          <w:sz w:val="24"/>
          <w:szCs w:val="24"/>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sidRPr="007935EC">
        <w:rPr>
          <w:rFonts w:ascii="Times New Roman" w:hAnsi="Times New Roman" w:cs="Times New Roman"/>
          <w:sz w:val="24"/>
          <w:szCs w:val="24"/>
        </w:rPr>
        <w:t xml:space="preserve">specialiosiose pirkimo sąlygose </w:t>
      </w:r>
      <w:r w:rsidRPr="007935EC">
        <w:rPr>
          <w:rFonts w:ascii="Times New Roman" w:hAnsi="Times New Roman" w:cs="Times New Roman"/>
          <w:sz w:val="24"/>
          <w:szCs w:val="24"/>
        </w:rPr>
        <w:t xml:space="preserve">nustatytą subtiekėjo pašalinimo pagrindą, </w:t>
      </w:r>
      <w:r w:rsidR="4436C21E" w:rsidRPr="007935EC">
        <w:rPr>
          <w:rFonts w:ascii="Times New Roman" w:hAnsi="Times New Roman" w:cs="Times New Roman"/>
          <w:sz w:val="24"/>
          <w:szCs w:val="24"/>
        </w:rPr>
        <w:t xml:space="preserve"> </w:t>
      </w:r>
      <w:r w:rsidR="00FA371C" w:rsidRPr="007935EC">
        <w:rPr>
          <w:rFonts w:ascii="Times New Roman" w:hAnsi="Times New Roman" w:cs="Times New Roman"/>
          <w:sz w:val="24"/>
          <w:szCs w:val="24"/>
        </w:rPr>
        <w:t xml:space="preserve">perkančioji organizacija </w:t>
      </w:r>
      <w:r w:rsidRPr="007935EC">
        <w:rPr>
          <w:rFonts w:ascii="Times New Roman" w:hAnsi="Times New Roman" w:cs="Times New Roman"/>
          <w:sz w:val="24"/>
          <w:szCs w:val="24"/>
        </w:rPr>
        <w:t xml:space="preserve">reikalauja, kad tiekėjas per </w:t>
      </w:r>
      <w:r w:rsidR="00FA371C" w:rsidRPr="007935EC">
        <w:rPr>
          <w:rFonts w:ascii="Times New Roman" w:hAnsi="Times New Roman" w:cs="Times New Roman"/>
          <w:sz w:val="24"/>
          <w:szCs w:val="24"/>
        </w:rPr>
        <w:t xml:space="preserve">perkančiosios organizacijos </w:t>
      </w:r>
      <w:r w:rsidRPr="007935EC">
        <w:rPr>
          <w:rFonts w:ascii="Times New Roman" w:hAnsi="Times New Roman" w:cs="Times New Roman"/>
          <w:sz w:val="24"/>
          <w:szCs w:val="24"/>
        </w:rPr>
        <w:t xml:space="preserve">nustatytą terminą pakeistų minėtą subtiekėją reikalavimus atitinkančiu </w:t>
      </w:r>
      <w:r w:rsidR="5492E14F" w:rsidRPr="007935EC">
        <w:rPr>
          <w:rFonts w:ascii="Times New Roman" w:hAnsi="Times New Roman" w:cs="Times New Roman"/>
          <w:sz w:val="24"/>
          <w:szCs w:val="24"/>
        </w:rPr>
        <w:t xml:space="preserve">(pašalinimo pagrindų neturinčiu) </w:t>
      </w:r>
      <w:r w:rsidRPr="007935EC">
        <w:rPr>
          <w:rFonts w:ascii="Times New Roman" w:hAnsi="Times New Roman" w:cs="Times New Roman"/>
          <w:sz w:val="24"/>
          <w:szCs w:val="24"/>
        </w:rPr>
        <w:t>subtiekėju.</w:t>
      </w:r>
    </w:p>
    <w:p w14:paraId="160ACD07" w14:textId="02B17CA6" w:rsidR="00F83398" w:rsidRPr="007935EC" w:rsidRDefault="00F83398" w:rsidP="00ED4A1C">
      <w:pPr>
        <w:pStyle w:val="Sraopastraipa"/>
        <w:spacing w:after="0" w:line="240" w:lineRule="auto"/>
        <w:ind w:left="0" w:firstLine="697"/>
        <w:jc w:val="both"/>
        <w:rPr>
          <w:rFonts w:ascii="Times New Roman" w:eastAsia="Calibri" w:hAnsi="Times New Roman" w:cs="Times New Roman"/>
          <w:color w:val="00B050"/>
          <w:sz w:val="24"/>
          <w:szCs w:val="24"/>
        </w:rPr>
      </w:pPr>
    </w:p>
    <w:p w14:paraId="442A93D3" w14:textId="44BF4BAF" w:rsidR="008B1FB2" w:rsidRPr="007935EC" w:rsidRDefault="000E4DA6" w:rsidP="00994BD6">
      <w:pPr>
        <w:pStyle w:val="Antrat1"/>
        <w:numPr>
          <w:ilvl w:val="0"/>
          <w:numId w:val="9"/>
        </w:numPr>
        <w:tabs>
          <w:tab w:val="left" w:pos="567"/>
        </w:tabs>
        <w:contextualSpacing/>
        <w:rPr>
          <w:rFonts w:ascii="Times New Roman" w:hAnsi="Times New Roman" w:cs="Times New Roman"/>
          <w:b/>
          <w:bCs/>
          <w:color w:val="002060"/>
          <w:sz w:val="24"/>
          <w:szCs w:val="24"/>
        </w:rPr>
      </w:pPr>
      <w:bookmarkStart w:id="31" w:name="_Ref39668380"/>
      <w:bookmarkStart w:id="32" w:name="_Ref39668383"/>
      <w:bookmarkStart w:id="33" w:name="_Toc134703658"/>
      <w:r w:rsidRPr="007935EC">
        <w:rPr>
          <w:rFonts w:ascii="Times New Roman" w:hAnsi="Times New Roman" w:cs="Times New Roman"/>
          <w:b/>
          <w:bCs/>
          <w:color w:val="002060"/>
          <w:sz w:val="24"/>
          <w:szCs w:val="24"/>
        </w:rPr>
        <w:lastRenderedPageBreak/>
        <w:t>Tiekėjų grupės dalyvavimas</w:t>
      </w:r>
      <w:bookmarkEnd w:id="31"/>
      <w:bookmarkEnd w:id="32"/>
      <w:bookmarkEnd w:id="33"/>
    </w:p>
    <w:p w14:paraId="7F9FE7A6" w14:textId="4FAF53B6" w:rsidR="00BF780E" w:rsidRPr="007935EC" w:rsidRDefault="005C04EC" w:rsidP="00ED4A1C">
      <w:pPr>
        <w:pStyle w:val="Sraopastraipa"/>
        <w:numPr>
          <w:ilvl w:val="1"/>
          <w:numId w:val="9"/>
        </w:numPr>
        <w:spacing w:after="0" w:line="240" w:lineRule="auto"/>
        <w:ind w:left="0" w:firstLine="697"/>
        <w:jc w:val="both"/>
        <w:rPr>
          <w:rFonts w:ascii="Times New Roman" w:eastAsiaTheme="minorHAnsi" w:hAnsi="Times New Roman" w:cs="Times New Roman"/>
          <w:sz w:val="24"/>
          <w:szCs w:val="24"/>
        </w:rPr>
      </w:pPr>
      <w:r w:rsidRPr="007935EC">
        <w:rPr>
          <w:rFonts w:ascii="Times New Roman" w:eastAsiaTheme="minorHAnsi" w:hAnsi="Times New Roman" w:cs="Times New Roman"/>
          <w:sz w:val="24"/>
          <w:szCs w:val="24"/>
        </w:rPr>
        <w:t xml:space="preserve">Pasiūlymą </w:t>
      </w:r>
      <w:r w:rsidR="00D4094C" w:rsidRPr="007935EC">
        <w:rPr>
          <w:rFonts w:ascii="Times New Roman" w:eastAsiaTheme="minorHAnsi" w:hAnsi="Times New Roman" w:cs="Times New Roman"/>
          <w:sz w:val="24"/>
          <w:szCs w:val="24"/>
        </w:rPr>
        <w:t xml:space="preserve">gali pateikti </w:t>
      </w:r>
      <w:r w:rsidR="00BD201D" w:rsidRPr="007935EC">
        <w:rPr>
          <w:rFonts w:ascii="Times New Roman" w:eastAsiaTheme="minorHAnsi" w:hAnsi="Times New Roman" w:cs="Times New Roman"/>
          <w:sz w:val="24"/>
          <w:szCs w:val="24"/>
        </w:rPr>
        <w:t>tiekėjų</w:t>
      </w:r>
      <w:r w:rsidR="00D4094C" w:rsidRPr="007935EC">
        <w:rPr>
          <w:rFonts w:ascii="Times New Roman" w:eastAsiaTheme="minorHAnsi" w:hAnsi="Times New Roman" w:cs="Times New Roman"/>
          <w:sz w:val="24"/>
          <w:szCs w:val="24"/>
        </w:rPr>
        <w:t xml:space="preserve"> grupė. </w:t>
      </w:r>
      <w:r w:rsidRPr="007935EC">
        <w:rPr>
          <w:rFonts w:ascii="Times New Roman" w:eastAsiaTheme="minorHAnsi" w:hAnsi="Times New Roman" w:cs="Times New Roman"/>
          <w:sz w:val="24"/>
          <w:szCs w:val="24"/>
        </w:rPr>
        <w:t>P</w:t>
      </w:r>
      <w:r w:rsidR="00A40B1D" w:rsidRPr="007935EC">
        <w:rPr>
          <w:rFonts w:ascii="Times New Roman" w:eastAsiaTheme="minorHAnsi" w:hAnsi="Times New Roman" w:cs="Times New Roman"/>
          <w:sz w:val="24"/>
          <w:szCs w:val="24"/>
        </w:rPr>
        <w:t>irkime p</w:t>
      </w:r>
      <w:r w:rsidRPr="007935EC">
        <w:rPr>
          <w:rFonts w:ascii="Times New Roman" w:eastAsiaTheme="minorHAnsi" w:hAnsi="Times New Roman" w:cs="Times New Roman"/>
          <w:sz w:val="24"/>
          <w:szCs w:val="24"/>
        </w:rPr>
        <w:t xml:space="preserve">asiūlymą </w:t>
      </w:r>
      <w:r w:rsidR="00080F53" w:rsidRPr="007935EC">
        <w:rPr>
          <w:rFonts w:ascii="Times New Roman" w:eastAsiaTheme="minorHAnsi" w:hAnsi="Times New Roman" w:cs="Times New Roman"/>
          <w:sz w:val="24"/>
          <w:szCs w:val="24"/>
        </w:rPr>
        <w:t xml:space="preserve">teikianti </w:t>
      </w:r>
      <w:r w:rsidR="00BD201D" w:rsidRPr="007935EC">
        <w:rPr>
          <w:rFonts w:ascii="Times New Roman" w:eastAsiaTheme="minorHAnsi" w:hAnsi="Times New Roman" w:cs="Times New Roman"/>
          <w:sz w:val="24"/>
          <w:szCs w:val="24"/>
        </w:rPr>
        <w:t>tiekėjų</w:t>
      </w:r>
      <w:r w:rsidR="00D4094C" w:rsidRPr="007935EC">
        <w:rPr>
          <w:rFonts w:ascii="Times New Roman" w:eastAsiaTheme="minorHAnsi" w:hAnsi="Times New Roman" w:cs="Times New Roman"/>
          <w:sz w:val="24"/>
          <w:szCs w:val="24"/>
        </w:rPr>
        <w:t xml:space="preserve"> grupė</w:t>
      </w:r>
      <w:r w:rsidR="00036A9B" w:rsidRPr="007935EC">
        <w:rPr>
          <w:rFonts w:ascii="Times New Roman" w:eastAsiaTheme="minorHAnsi" w:hAnsi="Times New Roman" w:cs="Times New Roman"/>
          <w:sz w:val="24"/>
          <w:szCs w:val="24"/>
        </w:rPr>
        <w:t xml:space="preserve"> su pasiūlymu</w:t>
      </w:r>
      <w:r w:rsidR="00D4094C" w:rsidRPr="007935EC">
        <w:rPr>
          <w:rFonts w:ascii="Times New Roman" w:eastAsiaTheme="minorHAnsi" w:hAnsi="Times New Roman" w:cs="Times New Roman"/>
          <w:sz w:val="24"/>
          <w:szCs w:val="24"/>
        </w:rPr>
        <w:t xml:space="preserve"> </w:t>
      </w:r>
      <w:r w:rsidR="00080F53" w:rsidRPr="007935EC">
        <w:rPr>
          <w:rFonts w:ascii="Times New Roman" w:eastAsiaTheme="minorHAnsi" w:hAnsi="Times New Roman" w:cs="Times New Roman"/>
          <w:sz w:val="24"/>
          <w:szCs w:val="24"/>
        </w:rPr>
        <w:t>turi pateikti</w:t>
      </w:r>
      <w:r w:rsidR="00D4094C" w:rsidRPr="007935EC">
        <w:rPr>
          <w:rFonts w:ascii="Times New Roman" w:eastAsiaTheme="minorHAnsi" w:hAnsi="Times New Roman" w:cs="Times New Roman"/>
          <w:sz w:val="24"/>
          <w:szCs w:val="24"/>
        </w:rPr>
        <w:t xml:space="preserve"> jungtinės veiklos sutart</w:t>
      </w:r>
      <w:r w:rsidR="00080F53" w:rsidRPr="007935EC">
        <w:rPr>
          <w:rFonts w:ascii="Times New Roman" w:eastAsiaTheme="minorHAnsi" w:hAnsi="Times New Roman" w:cs="Times New Roman"/>
          <w:sz w:val="24"/>
          <w:szCs w:val="24"/>
        </w:rPr>
        <w:t>ies kopiją</w:t>
      </w:r>
      <w:r w:rsidR="00D4094C" w:rsidRPr="007935EC">
        <w:rPr>
          <w:rFonts w:ascii="Times New Roman" w:eastAsiaTheme="minorHAnsi" w:hAnsi="Times New Roman" w:cs="Times New Roman"/>
          <w:sz w:val="24"/>
          <w:szCs w:val="24"/>
        </w:rPr>
        <w:t xml:space="preserve">. </w:t>
      </w:r>
      <w:r w:rsidR="00BF780E" w:rsidRPr="007935EC">
        <w:rPr>
          <w:rFonts w:ascii="Times New Roman" w:eastAsiaTheme="minorHAnsi" w:hAnsi="Times New Roman" w:cs="Times New Roman"/>
          <w:sz w:val="24"/>
          <w:szCs w:val="24"/>
        </w:rPr>
        <w:t>Jungtinės veiklos sutartyje privalo</w:t>
      </w:r>
      <w:r w:rsidR="00080F53" w:rsidRPr="007935EC">
        <w:rPr>
          <w:rFonts w:ascii="Times New Roman" w:eastAsiaTheme="minorHAnsi" w:hAnsi="Times New Roman" w:cs="Times New Roman"/>
          <w:sz w:val="24"/>
          <w:szCs w:val="24"/>
        </w:rPr>
        <w:t xml:space="preserve"> būti</w:t>
      </w:r>
      <w:r w:rsidR="00BF780E" w:rsidRPr="007935EC">
        <w:rPr>
          <w:rFonts w:ascii="Times New Roman" w:eastAsiaTheme="minorHAnsi" w:hAnsi="Times New Roman" w:cs="Times New Roman"/>
          <w:sz w:val="24"/>
          <w:szCs w:val="24"/>
        </w:rPr>
        <w:t xml:space="preserve"> nurod</w:t>
      </w:r>
      <w:r w:rsidR="00D94A6A" w:rsidRPr="007935EC">
        <w:rPr>
          <w:rFonts w:ascii="Times New Roman" w:eastAsiaTheme="minorHAnsi" w:hAnsi="Times New Roman" w:cs="Times New Roman"/>
          <w:sz w:val="24"/>
          <w:szCs w:val="24"/>
        </w:rPr>
        <w:t>yt</w:t>
      </w:r>
      <w:r w:rsidR="00080F53" w:rsidRPr="007935EC">
        <w:rPr>
          <w:rFonts w:ascii="Times New Roman" w:eastAsiaTheme="minorHAnsi" w:hAnsi="Times New Roman" w:cs="Times New Roman"/>
          <w:sz w:val="24"/>
          <w:szCs w:val="24"/>
        </w:rPr>
        <w:t>a</w:t>
      </w:r>
      <w:r w:rsidR="00BF780E" w:rsidRPr="007935EC">
        <w:rPr>
          <w:rFonts w:ascii="Times New Roman" w:eastAsiaTheme="minorHAnsi" w:hAnsi="Times New Roman" w:cs="Times New Roman"/>
          <w:sz w:val="24"/>
          <w:szCs w:val="24"/>
        </w:rPr>
        <w:t>:</w:t>
      </w:r>
    </w:p>
    <w:p w14:paraId="3486D732" w14:textId="50F4E769" w:rsidR="00BF780E" w:rsidRPr="007935EC" w:rsidRDefault="00BD201D" w:rsidP="00ED4A1C">
      <w:pPr>
        <w:pStyle w:val="Sraopastraipa"/>
        <w:numPr>
          <w:ilvl w:val="2"/>
          <w:numId w:val="9"/>
        </w:numPr>
        <w:spacing w:after="0" w:line="240" w:lineRule="auto"/>
        <w:ind w:left="0" w:firstLine="697"/>
        <w:jc w:val="both"/>
        <w:rPr>
          <w:rFonts w:ascii="Times New Roman" w:eastAsiaTheme="minorHAnsi" w:hAnsi="Times New Roman" w:cs="Times New Roman"/>
          <w:sz w:val="24"/>
          <w:szCs w:val="24"/>
        </w:rPr>
      </w:pPr>
      <w:r w:rsidRPr="007935EC">
        <w:rPr>
          <w:rFonts w:ascii="Times New Roman" w:eastAsiaTheme="minorHAnsi" w:hAnsi="Times New Roman" w:cs="Times New Roman"/>
          <w:sz w:val="24"/>
          <w:szCs w:val="24"/>
        </w:rPr>
        <w:t>tiekėjų</w:t>
      </w:r>
      <w:r w:rsidR="00BF780E" w:rsidRPr="007935EC">
        <w:rPr>
          <w:rFonts w:ascii="Times New Roman" w:eastAsiaTheme="minorHAnsi" w:hAnsi="Times New Roman" w:cs="Times New Roman"/>
          <w:sz w:val="24"/>
          <w:szCs w:val="24"/>
        </w:rPr>
        <w:t xml:space="preserve"> grupės sudėt</w:t>
      </w:r>
      <w:r w:rsidR="00335A01" w:rsidRPr="007935EC">
        <w:rPr>
          <w:rFonts w:ascii="Times New Roman" w:eastAsiaTheme="minorHAnsi" w:hAnsi="Times New Roman" w:cs="Times New Roman"/>
          <w:sz w:val="24"/>
          <w:szCs w:val="24"/>
        </w:rPr>
        <w:t>is</w:t>
      </w:r>
      <w:r w:rsidR="00BF780E" w:rsidRPr="007935EC">
        <w:rPr>
          <w:rFonts w:ascii="Times New Roman" w:eastAsiaTheme="minorHAnsi" w:hAnsi="Times New Roman" w:cs="Times New Roman"/>
          <w:sz w:val="24"/>
          <w:szCs w:val="24"/>
        </w:rPr>
        <w:t xml:space="preserve"> ir kiekvieno tiekėjų grupės </w:t>
      </w:r>
      <w:r w:rsidR="00BA0F66" w:rsidRPr="007935EC">
        <w:rPr>
          <w:rFonts w:ascii="Times New Roman" w:eastAsiaTheme="minorHAnsi" w:hAnsi="Times New Roman" w:cs="Times New Roman"/>
          <w:sz w:val="24"/>
          <w:szCs w:val="24"/>
        </w:rPr>
        <w:t>dalyvio</w:t>
      </w:r>
      <w:r w:rsidR="00BF780E" w:rsidRPr="007935EC">
        <w:rPr>
          <w:rFonts w:ascii="Times New Roman" w:eastAsiaTheme="minorHAnsi" w:hAnsi="Times New Roman" w:cs="Times New Roman"/>
          <w:sz w:val="24"/>
          <w:szCs w:val="24"/>
        </w:rPr>
        <w:t xml:space="preserve"> įsipareigojim</w:t>
      </w:r>
      <w:r w:rsidR="00D94A6A" w:rsidRPr="007935EC">
        <w:rPr>
          <w:rFonts w:ascii="Times New Roman" w:eastAsiaTheme="minorHAnsi" w:hAnsi="Times New Roman" w:cs="Times New Roman"/>
          <w:sz w:val="24"/>
          <w:szCs w:val="24"/>
        </w:rPr>
        <w:t>ai</w:t>
      </w:r>
      <w:r w:rsidR="00BF780E" w:rsidRPr="007935EC">
        <w:rPr>
          <w:rFonts w:ascii="Times New Roman" w:eastAsiaTheme="minorHAnsi" w:hAnsi="Times New Roman" w:cs="Times New Roman"/>
          <w:sz w:val="24"/>
          <w:szCs w:val="24"/>
        </w:rPr>
        <w:t xml:space="preserve"> vykdant numatomą su </w:t>
      </w:r>
      <w:r w:rsidR="00D255FD" w:rsidRPr="007935EC">
        <w:rPr>
          <w:rFonts w:ascii="Times New Roman" w:eastAsia="Arial" w:hAnsi="Times New Roman" w:cs="Times New Roman"/>
          <w:sz w:val="24"/>
          <w:szCs w:val="24"/>
        </w:rPr>
        <w:t xml:space="preserve">perkančiąja organizacija </w:t>
      </w:r>
      <w:r w:rsidR="00BF780E" w:rsidRPr="007935EC">
        <w:rPr>
          <w:rFonts w:ascii="Times New Roman" w:eastAsiaTheme="minorHAnsi" w:hAnsi="Times New Roman" w:cs="Times New Roman"/>
          <w:sz w:val="24"/>
          <w:szCs w:val="24"/>
        </w:rPr>
        <w:t xml:space="preserve">sudaryti </w:t>
      </w:r>
      <w:r w:rsidR="008F4D52" w:rsidRPr="007935EC">
        <w:rPr>
          <w:rFonts w:ascii="Times New Roman" w:eastAsiaTheme="minorHAnsi" w:hAnsi="Times New Roman" w:cs="Times New Roman"/>
          <w:sz w:val="24"/>
          <w:szCs w:val="24"/>
        </w:rPr>
        <w:t>s</w:t>
      </w:r>
      <w:r w:rsidR="00BF780E" w:rsidRPr="007935EC">
        <w:rPr>
          <w:rFonts w:ascii="Times New Roman" w:eastAsiaTheme="minorHAnsi" w:hAnsi="Times New Roman" w:cs="Times New Roman"/>
          <w:sz w:val="24"/>
          <w:szCs w:val="24"/>
        </w:rPr>
        <w:t>utartį;</w:t>
      </w:r>
    </w:p>
    <w:p w14:paraId="33FA77CD" w14:textId="27627CF0" w:rsidR="00BF780E" w:rsidRPr="007935EC" w:rsidRDefault="00BF780E" w:rsidP="00ED4A1C">
      <w:pPr>
        <w:pStyle w:val="Sraopastraipa"/>
        <w:numPr>
          <w:ilvl w:val="2"/>
          <w:numId w:val="9"/>
        </w:numPr>
        <w:spacing w:after="0" w:line="240" w:lineRule="auto"/>
        <w:ind w:left="0" w:firstLine="697"/>
        <w:jc w:val="both"/>
        <w:rPr>
          <w:rFonts w:ascii="Times New Roman" w:eastAsiaTheme="minorHAnsi" w:hAnsi="Times New Roman" w:cs="Times New Roman"/>
          <w:sz w:val="24"/>
          <w:szCs w:val="24"/>
        </w:rPr>
      </w:pPr>
      <w:r w:rsidRPr="007935EC">
        <w:rPr>
          <w:rFonts w:ascii="Times New Roman" w:eastAsiaTheme="minorHAnsi" w:hAnsi="Times New Roman" w:cs="Times New Roman"/>
          <w:sz w:val="24"/>
          <w:szCs w:val="24"/>
        </w:rPr>
        <w:t xml:space="preserve">solidari, kiekvieno tiekėjų grupės </w:t>
      </w:r>
      <w:r w:rsidR="00BA0F66" w:rsidRPr="007935EC">
        <w:rPr>
          <w:rFonts w:ascii="Times New Roman" w:eastAsiaTheme="minorHAnsi" w:hAnsi="Times New Roman" w:cs="Times New Roman"/>
          <w:sz w:val="24"/>
          <w:szCs w:val="24"/>
        </w:rPr>
        <w:t>dalyvio</w:t>
      </w:r>
      <w:r w:rsidRPr="007935EC">
        <w:rPr>
          <w:rFonts w:ascii="Times New Roman" w:eastAsiaTheme="minorHAnsi" w:hAnsi="Times New Roman" w:cs="Times New Roman"/>
          <w:sz w:val="24"/>
          <w:szCs w:val="24"/>
        </w:rPr>
        <w:t xml:space="preserve"> atskirai ir visų kartu, atsakomyb</w:t>
      </w:r>
      <w:r w:rsidR="00D94A6A" w:rsidRPr="007935EC">
        <w:rPr>
          <w:rFonts w:ascii="Times New Roman" w:eastAsiaTheme="minorHAnsi" w:hAnsi="Times New Roman" w:cs="Times New Roman"/>
          <w:sz w:val="24"/>
          <w:szCs w:val="24"/>
        </w:rPr>
        <w:t>ė</w:t>
      </w:r>
      <w:r w:rsidRPr="007935EC">
        <w:rPr>
          <w:rFonts w:ascii="Times New Roman" w:eastAsiaTheme="minorHAnsi" w:hAnsi="Times New Roman" w:cs="Times New Roman"/>
          <w:sz w:val="24"/>
          <w:szCs w:val="24"/>
        </w:rPr>
        <w:t xml:space="preserve"> už įsipareigojimų ir prievolių </w:t>
      </w:r>
      <w:r w:rsidR="00DF63DC" w:rsidRPr="007935EC">
        <w:rPr>
          <w:rFonts w:ascii="Times New Roman" w:eastAsia="Arial" w:hAnsi="Times New Roman" w:cs="Times New Roman"/>
          <w:sz w:val="24"/>
          <w:szCs w:val="24"/>
        </w:rPr>
        <w:t xml:space="preserve">perkančiajai organizacijai </w:t>
      </w:r>
      <w:r w:rsidRPr="007935EC">
        <w:rPr>
          <w:rFonts w:ascii="Times New Roman" w:eastAsiaTheme="minorHAnsi" w:hAnsi="Times New Roman" w:cs="Times New Roman"/>
          <w:sz w:val="24"/>
          <w:szCs w:val="24"/>
        </w:rPr>
        <w:t>nevykdymą</w:t>
      </w:r>
      <w:r w:rsidR="00BA0F66" w:rsidRPr="007935EC">
        <w:rPr>
          <w:rFonts w:ascii="Times New Roman" w:eastAsiaTheme="minorHAnsi" w:hAnsi="Times New Roman" w:cs="Times New Roman"/>
          <w:sz w:val="24"/>
          <w:szCs w:val="24"/>
        </w:rPr>
        <w:t xml:space="preserve"> (nepriklausomai nuo jų įnašo pagal jungtinės veiklos sutartį)</w:t>
      </w:r>
      <w:r w:rsidRPr="007935EC">
        <w:rPr>
          <w:rFonts w:ascii="Times New Roman" w:eastAsiaTheme="minorHAnsi" w:hAnsi="Times New Roman" w:cs="Times New Roman"/>
          <w:sz w:val="24"/>
          <w:szCs w:val="24"/>
        </w:rPr>
        <w:t>;</w:t>
      </w:r>
    </w:p>
    <w:p w14:paraId="2CADBB83" w14:textId="6619E689" w:rsidR="008B1FB2" w:rsidRPr="007935EC" w:rsidRDefault="004A4444" w:rsidP="00ED4A1C">
      <w:pPr>
        <w:pStyle w:val="Sraopastraipa"/>
        <w:numPr>
          <w:ilvl w:val="2"/>
          <w:numId w:val="9"/>
        </w:numPr>
        <w:spacing w:after="0" w:line="240" w:lineRule="auto"/>
        <w:ind w:left="0" w:firstLine="697"/>
        <w:jc w:val="both"/>
        <w:rPr>
          <w:rFonts w:ascii="Times New Roman" w:eastAsiaTheme="minorHAnsi" w:hAnsi="Times New Roman" w:cs="Times New Roman"/>
          <w:sz w:val="24"/>
          <w:szCs w:val="24"/>
        </w:rPr>
      </w:pPr>
      <w:r w:rsidRPr="007935EC">
        <w:rPr>
          <w:rFonts w:ascii="Times New Roman" w:hAnsi="Times New Roman" w:cs="Times New Roman"/>
          <w:bCs/>
          <w:sz w:val="24"/>
          <w:szCs w:val="24"/>
        </w:rPr>
        <w:t xml:space="preserve">kuris šios sutarties </w:t>
      </w:r>
      <w:r w:rsidR="000B0CED" w:rsidRPr="007935EC">
        <w:rPr>
          <w:rFonts w:ascii="Times New Roman" w:hAnsi="Times New Roman" w:cs="Times New Roman"/>
          <w:bCs/>
          <w:sz w:val="24"/>
          <w:szCs w:val="24"/>
        </w:rPr>
        <w:t xml:space="preserve">dalyvis yra </w:t>
      </w:r>
      <w:r w:rsidRPr="007935EC">
        <w:rPr>
          <w:rFonts w:ascii="Times New Roman" w:hAnsi="Times New Roman" w:cs="Times New Roman"/>
          <w:bCs/>
          <w:sz w:val="24"/>
          <w:szCs w:val="24"/>
        </w:rPr>
        <w:t xml:space="preserve">įgaliojamas </w:t>
      </w:r>
      <w:r w:rsidR="00BD201D" w:rsidRPr="007935EC">
        <w:rPr>
          <w:rFonts w:ascii="Times New Roman" w:hAnsi="Times New Roman" w:cs="Times New Roman"/>
          <w:bCs/>
          <w:sz w:val="24"/>
          <w:szCs w:val="24"/>
        </w:rPr>
        <w:t>tiekėjų</w:t>
      </w:r>
      <w:r w:rsidR="00BA0F66" w:rsidRPr="007935EC">
        <w:rPr>
          <w:rFonts w:ascii="Times New Roman" w:hAnsi="Times New Roman" w:cs="Times New Roman"/>
          <w:bCs/>
          <w:sz w:val="24"/>
          <w:szCs w:val="24"/>
        </w:rPr>
        <w:t xml:space="preserve"> grupės</w:t>
      </w:r>
      <w:r w:rsidRPr="007935EC">
        <w:rPr>
          <w:rFonts w:ascii="Times New Roman" w:hAnsi="Times New Roman" w:cs="Times New Roman"/>
          <w:bCs/>
          <w:sz w:val="24"/>
          <w:szCs w:val="24"/>
        </w:rPr>
        <w:t xml:space="preserve"> vardu teikti </w:t>
      </w:r>
      <w:r w:rsidR="00BB5F2D" w:rsidRPr="007935EC">
        <w:rPr>
          <w:rFonts w:ascii="Times New Roman" w:hAnsi="Times New Roman" w:cs="Times New Roman"/>
          <w:bCs/>
          <w:sz w:val="24"/>
          <w:szCs w:val="24"/>
        </w:rPr>
        <w:t>p</w:t>
      </w:r>
      <w:r w:rsidRPr="007935EC">
        <w:rPr>
          <w:rFonts w:ascii="Times New Roman" w:hAnsi="Times New Roman" w:cs="Times New Roman"/>
          <w:bCs/>
          <w:sz w:val="24"/>
          <w:szCs w:val="24"/>
        </w:rPr>
        <w:t>asiūlymą, o laimėjus</w:t>
      </w:r>
      <w:r w:rsidR="00DF56A5" w:rsidRPr="007935EC">
        <w:rPr>
          <w:rFonts w:ascii="Times New Roman" w:hAnsi="Times New Roman" w:cs="Times New Roman"/>
          <w:bCs/>
          <w:sz w:val="24"/>
          <w:szCs w:val="24"/>
        </w:rPr>
        <w:t xml:space="preserve"> </w:t>
      </w:r>
      <w:r w:rsidR="00497D3A" w:rsidRPr="007935EC">
        <w:rPr>
          <w:rFonts w:ascii="Times New Roman" w:hAnsi="Times New Roman" w:cs="Times New Roman"/>
          <w:bCs/>
          <w:sz w:val="24"/>
          <w:szCs w:val="24"/>
        </w:rPr>
        <w:t>p</w:t>
      </w:r>
      <w:r w:rsidRPr="007935EC">
        <w:rPr>
          <w:rFonts w:ascii="Times New Roman" w:hAnsi="Times New Roman" w:cs="Times New Roman"/>
          <w:bCs/>
          <w:sz w:val="24"/>
          <w:szCs w:val="24"/>
        </w:rPr>
        <w:t>irkimą</w:t>
      </w:r>
      <w:r w:rsidR="00D94A6A" w:rsidRPr="007935EC">
        <w:rPr>
          <w:rFonts w:ascii="Times New Roman" w:hAnsi="Times New Roman" w:cs="Times New Roman"/>
          <w:bCs/>
          <w:sz w:val="24"/>
          <w:szCs w:val="24"/>
        </w:rPr>
        <w:t>,</w:t>
      </w:r>
      <w:r w:rsidRPr="007935EC">
        <w:rPr>
          <w:rFonts w:ascii="Times New Roman" w:hAnsi="Times New Roman" w:cs="Times New Roman"/>
          <w:bCs/>
          <w:sz w:val="24"/>
          <w:szCs w:val="24"/>
        </w:rPr>
        <w:t xml:space="preserve"> </w:t>
      </w:r>
      <w:r w:rsidR="00D94A6A" w:rsidRPr="007935EC">
        <w:rPr>
          <w:rFonts w:ascii="Times New Roman" w:hAnsi="Times New Roman" w:cs="Times New Roman"/>
          <w:bCs/>
          <w:sz w:val="24"/>
          <w:szCs w:val="24"/>
        </w:rPr>
        <w:t>–</w:t>
      </w:r>
      <w:r w:rsidRPr="007935EC">
        <w:rPr>
          <w:rFonts w:ascii="Times New Roman" w:hAnsi="Times New Roman" w:cs="Times New Roman"/>
          <w:bCs/>
          <w:sz w:val="24"/>
          <w:szCs w:val="24"/>
        </w:rPr>
        <w:t xml:space="preserve"> pasirašyti</w:t>
      </w:r>
      <w:r w:rsidR="00D94A6A" w:rsidRPr="007935EC">
        <w:rPr>
          <w:rFonts w:ascii="Times New Roman" w:hAnsi="Times New Roman" w:cs="Times New Roman"/>
          <w:bCs/>
          <w:sz w:val="24"/>
          <w:szCs w:val="24"/>
        </w:rPr>
        <w:t xml:space="preserve"> </w:t>
      </w:r>
      <w:r w:rsidRPr="007935EC">
        <w:rPr>
          <w:rFonts w:ascii="Times New Roman" w:hAnsi="Times New Roman" w:cs="Times New Roman"/>
          <w:bCs/>
          <w:sz w:val="24"/>
          <w:szCs w:val="24"/>
        </w:rPr>
        <w:t>sutartį su</w:t>
      </w:r>
      <w:r w:rsidR="00D34B46" w:rsidRPr="007935EC">
        <w:rPr>
          <w:rFonts w:ascii="Times New Roman" w:eastAsia="Arial" w:hAnsi="Times New Roman" w:cs="Times New Roman"/>
          <w:sz w:val="24"/>
          <w:szCs w:val="24"/>
        </w:rPr>
        <w:t xml:space="preserve"> </w:t>
      </w:r>
      <w:r w:rsidR="00497D3A" w:rsidRPr="007935EC">
        <w:rPr>
          <w:rFonts w:ascii="Times New Roman" w:eastAsia="Arial" w:hAnsi="Times New Roman" w:cs="Times New Roman"/>
          <w:sz w:val="24"/>
          <w:szCs w:val="24"/>
        </w:rPr>
        <w:t>perkančiąja organizacija</w:t>
      </w:r>
      <w:r w:rsidRPr="007935EC">
        <w:rPr>
          <w:rFonts w:ascii="Times New Roman" w:hAnsi="Times New Roman" w:cs="Times New Roman"/>
          <w:bCs/>
          <w:sz w:val="24"/>
          <w:szCs w:val="24"/>
        </w:rPr>
        <w:t>, teikti sąskaitas</w:t>
      </w:r>
      <w:r w:rsidR="00F11D59" w:rsidRPr="007935EC">
        <w:rPr>
          <w:rFonts w:ascii="Times New Roman" w:hAnsi="Times New Roman" w:cs="Times New Roman"/>
          <w:bCs/>
          <w:sz w:val="24"/>
          <w:szCs w:val="24"/>
        </w:rPr>
        <w:t xml:space="preserve"> </w:t>
      </w:r>
      <w:r w:rsidRPr="007935EC">
        <w:rPr>
          <w:rFonts w:ascii="Times New Roman" w:hAnsi="Times New Roman" w:cs="Times New Roman"/>
          <w:bCs/>
          <w:sz w:val="24"/>
          <w:szCs w:val="24"/>
        </w:rPr>
        <w:t xml:space="preserve">faktūras atsiskaitymams (mokėjimai bus atliekami tik vienam iš jungtinės veiklos sutarties </w:t>
      </w:r>
      <w:r w:rsidR="00BA0F66" w:rsidRPr="007935EC">
        <w:rPr>
          <w:rFonts w:ascii="Times New Roman" w:hAnsi="Times New Roman" w:cs="Times New Roman"/>
          <w:bCs/>
          <w:sz w:val="24"/>
          <w:szCs w:val="24"/>
        </w:rPr>
        <w:t>dalyvių</w:t>
      </w:r>
      <w:r w:rsidRPr="007935EC">
        <w:rPr>
          <w:rFonts w:ascii="Times New Roman" w:hAnsi="Times New Roman" w:cs="Times New Roman"/>
          <w:bCs/>
          <w:sz w:val="24"/>
          <w:szCs w:val="24"/>
        </w:rPr>
        <w:t>), pasirašyti su sutarties vykdymu susijusius dokumentus (įgaliotas dalyvis)</w:t>
      </w:r>
      <w:r w:rsidR="00D94A6A" w:rsidRPr="007935EC">
        <w:rPr>
          <w:rFonts w:ascii="Times New Roman" w:hAnsi="Times New Roman" w:cs="Times New Roman"/>
          <w:bCs/>
          <w:sz w:val="24"/>
          <w:szCs w:val="24"/>
        </w:rPr>
        <w:t xml:space="preserve"> ir kt</w:t>
      </w:r>
      <w:r w:rsidR="00BF780E" w:rsidRPr="007935EC">
        <w:rPr>
          <w:rFonts w:ascii="Times New Roman" w:eastAsiaTheme="minorHAnsi" w:hAnsi="Times New Roman" w:cs="Times New Roman"/>
          <w:sz w:val="24"/>
          <w:szCs w:val="24"/>
        </w:rPr>
        <w:t>.</w:t>
      </w:r>
    </w:p>
    <w:p w14:paraId="519E83D8" w14:textId="02DE7F76" w:rsidR="00920DF2" w:rsidRPr="007935EC" w:rsidRDefault="0D02D954" w:rsidP="00ED4A1C">
      <w:pPr>
        <w:pStyle w:val="Sraopastraipa"/>
        <w:numPr>
          <w:ilvl w:val="1"/>
          <w:numId w:val="9"/>
        </w:numPr>
        <w:tabs>
          <w:tab w:val="left" w:pos="709"/>
        </w:tabs>
        <w:spacing w:after="0" w:line="240" w:lineRule="auto"/>
        <w:ind w:left="0" w:firstLine="697"/>
        <w:jc w:val="both"/>
        <w:rPr>
          <w:rFonts w:ascii="Times New Roman" w:hAnsi="Times New Roman" w:cs="Times New Roman"/>
          <w:color w:val="000000" w:themeColor="text1"/>
          <w:sz w:val="24"/>
          <w:szCs w:val="24"/>
          <w:lang w:eastAsia="en-US"/>
        </w:rPr>
      </w:pPr>
      <w:r w:rsidRPr="007935EC">
        <w:rPr>
          <w:rFonts w:ascii="Times New Roman" w:hAnsi="Times New Roman" w:cs="Times New Roman"/>
          <w:sz w:val="24"/>
          <w:szCs w:val="24"/>
          <w:lang w:eastAsia="en-US"/>
        </w:rPr>
        <w:t>Jei</w:t>
      </w:r>
      <w:r w:rsidR="00FB3B8F" w:rsidRPr="007935EC">
        <w:rPr>
          <w:rFonts w:ascii="Times New Roman" w:hAnsi="Times New Roman" w:cs="Times New Roman"/>
          <w:sz w:val="24"/>
          <w:szCs w:val="24"/>
          <w:lang w:eastAsia="en-US"/>
        </w:rPr>
        <w:t>gu</w:t>
      </w:r>
      <w:r w:rsidRPr="007935EC">
        <w:rPr>
          <w:rFonts w:ascii="Times New Roman" w:hAnsi="Times New Roman" w:cs="Times New Roman"/>
          <w:sz w:val="24"/>
          <w:szCs w:val="24"/>
          <w:lang w:eastAsia="en-US"/>
        </w:rPr>
        <w:t xml:space="preserve"> </w:t>
      </w:r>
      <w:r w:rsidR="00FB3B8F" w:rsidRPr="007935EC">
        <w:rPr>
          <w:rFonts w:ascii="Times New Roman" w:hAnsi="Times New Roman" w:cs="Times New Roman"/>
          <w:sz w:val="24"/>
          <w:szCs w:val="24"/>
          <w:lang w:eastAsia="en-US"/>
        </w:rPr>
        <w:t>s</w:t>
      </w:r>
      <w:r w:rsidRPr="007935EC">
        <w:rPr>
          <w:rFonts w:ascii="Times New Roman" w:hAnsi="Times New Roman" w:cs="Times New Roman"/>
          <w:sz w:val="24"/>
          <w:szCs w:val="24"/>
          <w:lang w:eastAsia="en-US"/>
        </w:rPr>
        <w:t xml:space="preserve">pecialiosiose </w:t>
      </w:r>
      <w:r w:rsidR="003927F3" w:rsidRPr="007935EC">
        <w:rPr>
          <w:rFonts w:ascii="Times New Roman" w:hAnsi="Times New Roman" w:cs="Times New Roman"/>
          <w:sz w:val="24"/>
          <w:szCs w:val="24"/>
          <w:lang w:eastAsia="en-US"/>
        </w:rPr>
        <w:t xml:space="preserve">pirkimo </w:t>
      </w:r>
      <w:r w:rsidRPr="007935EC">
        <w:rPr>
          <w:rFonts w:ascii="Times New Roman" w:hAnsi="Times New Roman" w:cs="Times New Roman"/>
          <w:sz w:val="24"/>
          <w:szCs w:val="24"/>
          <w:lang w:eastAsia="en-US"/>
        </w:rPr>
        <w:t xml:space="preserve">sąlygose nenurodyta kitaip, </w:t>
      </w:r>
      <w:r w:rsidR="00D32F9F" w:rsidRPr="007935EC">
        <w:rPr>
          <w:rFonts w:ascii="Times New Roman" w:hAnsi="Times New Roman" w:cs="Times New Roman"/>
          <w:color w:val="000000" w:themeColor="text1"/>
          <w:sz w:val="24"/>
          <w:szCs w:val="24"/>
          <w:lang w:eastAsia="en-US"/>
        </w:rPr>
        <w:t xml:space="preserve">perkančioji organizacija </w:t>
      </w:r>
      <w:r w:rsidRPr="007935EC">
        <w:rPr>
          <w:rFonts w:ascii="Times New Roman" w:hAnsi="Times New Roman" w:cs="Times New Roman"/>
          <w:color w:val="000000" w:themeColor="text1"/>
          <w:sz w:val="24"/>
          <w:szCs w:val="24"/>
          <w:lang w:eastAsia="en-US"/>
        </w:rPr>
        <w:t xml:space="preserve">nereikalauja, kad </w:t>
      </w:r>
      <w:r w:rsidR="7C2A5F7A" w:rsidRPr="007935EC">
        <w:rPr>
          <w:rFonts w:ascii="Times New Roman" w:hAnsi="Times New Roman" w:cs="Times New Roman"/>
          <w:sz w:val="24"/>
          <w:szCs w:val="24"/>
        </w:rPr>
        <w:t>tiekėjų</w:t>
      </w:r>
      <w:r w:rsidRPr="007935EC">
        <w:rPr>
          <w:rFonts w:ascii="Times New Roman" w:hAnsi="Times New Roman" w:cs="Times New Roman"/>
          <w:sz w:val="24"/>
          <w:szCs w:val="24"/>
        </w:rPr>
        <w:t xml:space="preserve"> grupės</w:t>
      </w:r>
      <w:r w:rsidRPr="007935EC">
        <w:rPr>
          <w:rFonts w:ascii="Times New Roman" w:hAnsi="Times New Roman" w:cs="Times New Roman"/>
          <w:color w:val="000000" w:themeColor="text1"/>
          <w:sz w:val="24"/>
          <w:szCs w:val="24"/>
          <w:lang w:eastAsia="en-US"/>
        </w:rPr>
        <w:t xml:space="preserve"> pateiktą pasiūlymą pripažinus laimėjusiu ir pasiūlius sudaryti sutartį, ši </w:t>
      </w:r>
      <w:r w:rsidR="7C2A5F7A" w:rsidRPr="007935EC">
        <w:rPr>
          <w:rFonts w:ascii="Times New Roman" w:hAnsi="Times New Roman" w:cs="Times New Roman"/>
          <w:sz w:val="24"/>
          <w:szCs w:val="24"/>
        </w:rPr>
        <w:t>tiekėjų</w:t>
      </w:r>
      <w:r w:rsidRPr="007935EC">
        <w:rPr>
          <w:rFonts w:ascii="Times New Roman" w:hAnsi="Times New Roman" w:cs="Times New Roman"/>
          <w:color w:val="000000" w:themeColor="text1"/>
          <w:sz w:val="24"/>
          <w:szCs w:val="24"/>
          <w:lang w:eastAsia="en-US"/>
        </w:rPr>
        <w:t xml:space="preserve"> grupė įgytų tam tikrą teisinę formą.</w:t>
      </w:r>
    </w:p>
    <w:p w14:paraId="4196641D" w14:textId="17993B2D" w:rsidR="00EC772E" w:rsidRPr="007935EC" w:rsidRDefault="007D088D" w:rsidP="00ED4A1C">
      <w:pPr>
        <w:pStyle w:val="Sraopastraipa"/>
        <w:numPr>
          <w:ilvl w:val="1"/>
          <w:numId w:val="9"/>
        </w:numPr>
        <w:spacing w:line="240" w:lineRule="auto"/>
        <w:ind w:left="0" w:firstLine="709"/>
        <w:jc w:val="both"/>
        <w:rPr>
          <w:rFonts w:ascii="Times New Roman" w:hAnsi="Times New Roman" w:cs="Times New Roman"/>
          <w:sz w:val="24"/>
          <w:szCs w:val="24"/>
        </w:rPr>
      </w:pPr>
      <w:r w:rsidRPr="007935EC">
        <w:rPr>
          <w:rFonts w:ascii="Times New Roman" w:hAnsi="Times New Roman" w:cs="Times New Roman"/>
          <w:sz w:val="24"/>
          <w:szCs w:val="24"/>
        </w:rPr>
        <w:t xml:space="preserve">Tiekėjui, teikiančiam pasiūlymą savarankiškai ar kaip tiekėjų grupės nariui, nedraudžiama būti kito tiekėjo subtiekėju ar ūkio subjektu, kurio pajėgumais remiamasi kitas tiekėjas, tame pačiame pirkime. </w:t>
      </w:r>
    </w:p>
    <w:bookmarkEnd w:id="3"/>
    <w:p w14:paraId="20766AD7" w14:textId="79ED7452" w:rsidR="006D0AB0" w:rsidRPr="007935EC" w:rsidRDefault="006D0AB0" w:rsidP="00ED4A1C">
      <w:pPr>
        <w:shd w:val="clear" w:color="auto" w:fill="FFFFFF"/>
        <w:spacing w:after="0" w:line="240" w:lineRule="auto"/>
        <w:jc w:val="both"/>
        <w:rPr>
          <w:rFonts w:ascii="Times New Roman" w:eastAsia="Times New Roman" w:hAnsi="Times New Roman" w:cs="Times New Roman"/>
          <w:color w:val="000000"/>
          <w:sz w:val="24"/>
          <w:szCs w:val="24"/>
        </w:rPr>
      </w:pPr>
    </w:p>
    <w:p w14:paraId="3F994EC3" w14:textId="04276E3C" w:rsidR="009E78B9" w:rsidRPr="007935EC" w:rsidRDefault="00AB6038" w:rsidP="00994BD6">
      <w:pPr>
        <w:pStyle w:val="Antrat1"/>
        <w:numPr>
          <w:ilvl w:val="0"/>
          <w:numId w:val="12"/>
        </w:numPr>
        <w:spacing w:before="0" w:after="0"/>
        <w:rPr>
          <w:rFonts w:ascii="Times New Roman" w:hAnsi="Times New Roman" w:cs="Times New Roman"/>
          <w:b/>
          <w:bCs/>
          <w:vanish/>
          <w:color w:val="002060"/>
          <w:sz w:val="24"/>
          <w:szCs w:val="24"/>
        </w:rPr>
      </w:pPr>
      <w:bookmarkStart w:id="34" w:name="_Toc48053171"/>
      <w:bookmarkStart w:id="35" w:name="_Toc85698576"/>
      <w:bookmarkStart w:id="36" w:name="_Toc86176527"/>
      <w:bookmarkStart w:id="37" w:name="_Toc134703659"/>
      <w:r w:rsidRPr="007935EC">
        <w:rPr>
          <w:rFonts w:ascii="Times New Roman" w:hAnsi="Times New Roman" w:cs="Times New Roman"/>
          <w:b/>
          <w:bCs/>
          <w:color w:val="002060"/>
          <w:sz w:val="24"/>
          <w:szCs w:val="24"/>
        </w:rPr>
        <w:t>Reikalavimai pasiūlymų rengimui ir pateikimui</w:t>
      </w:r>
      <w:bookmarkEnd w:id="34"/>
      <w:bookmarkEnd w:id="35"/>
      <w:bookmarkEnd w:id="36"/>
      <w:bookmarkEnd w:id="37"/>
    </w:p>
    <w:p w14:paraId="1B7AC708" w14:textId="31740FE7" w:rsidR="0988CA22" w:rsidRPr="007935EC" w:rsidRDefault="0988CA22" w:rsidP="00994BD6">
      <w:pPr>
        <w:rPr>
          <w:rFonts w:ascii="Times New Roman" w:hAnsi="Times New Roman" w:cs="Times New Roman"/>
          <w:sz w:val="24"/>
          <w:szCs w:val="24"/>
        </w:rPr>
      </w:pPr>
    </w:p>
    <w:p w14:paraId="7BED6F8C" w14:textId="09881710" w:rsidR="006D0AB0" w:rsidRPr="007935EC" w:rsidRDefault="122B56A3" w:rsidP="00ED4A1C">
      <w:pPr>
        <w:tabs>
          <w:tab w:val="left" w:pos="1276"/>
        </w:tabs>
        <w:spacing w:after="0" w:line="240" w:lineRule="auto"/>
        <w:ind w:firstLine="709"/>
        <w:jc w:val="both"/>
        <w:rPr>
          <w:rFonts w:ascii="Times New Roman" w:hAnsi="Times New Roman" w:cs="Times New Roman"/>
          <w:sz w:val="24"/>
          <w:szCs w:val="24"/>
        </w:rPr>
      </w:pPr>
      <w:r w:rsidRPr="007935EC">
        <w:rPr>
          <w:rFonts w:ascii="Times New Roman" w:hAnsi="Times New Roman" w:cs="Times New Roman"/>
          <w:sz w:val="24"/>
          <w:szCs w:val="24"/>
        </w:rPr>
        <w:t xml:space="preserve">11.1. </w:t>
      </w:r>
      <w:r w:rsidR="3437B93B" w:rsidRPr="007935EC">
        <w:rPr>
          <w:rFonts w:ascii="Times New Roman" w:hAnsi="Times New Roman" w:cs="Times New Roman"/>
          <w:sz w:val="24"/>
          <w:szCs w:val="24"/>
        </w:rPr>
        <w:t>Pasiūlym</w:t>
      </w:r>
      <w:r w:rsidR="00FE4600" w:rsidRPr="007935EC">
        <w:rPr>
          <w:rFonts w:ascii="Times New Roman" w:hAnsi="Times New Roman" w:cs="Times New Roman"/>
          <w:sz w:val="24"/>
          <w:szCs w:val="24"/>
        </w:rPr>
        <w:t xml:space="preserve">as turi </w:t>
      </w:r>
      <w:r w:rsidR="001249B3" w:rsidRPr="007935EC">
        <w:rPr>
          <w:rFonts w:ascii="Times New Roman" w:hAnsi="Times New Roman" w:cs="Times New Roman"/>
          <w:sz w:val="24"/>
          <w:szCs w:val="24"/>
        </w:rPr>
        <w:t>būti pateiktas</w:t>
      </w:r>
      <w:r w:rsidR="15D5D507" w:rsidRPr="007935EC">
        <w:rPr>
          <w:rFonts w:ascii="Times New Roman" w:hAnsi="Times New Roman" w:cs="Times New Roman"/>
          <w:sz w:val="24"/>
          <w:szCs w:val="24"/>
        </w:rPr>
        <w:t xml:space="preserve"> iki </w:t>
      </w:r>
      <w:r w:rsidR="00C920EE" w:rsidRPr="007935EC">
        <w:rPr>
          <w:rFonts w:ascii="Times New Roman" w:hAnsi="Times New Roman" w:cs="Times New Roman"/>
          <w:sz w:val="24"/>
          <w:szCs w:val="24"/>
        </w:rPr>
        <w:t xml:space="preserve">skelbime </w:t>
      </w:r>
      <w:r w:rsidR="15D5D507" w:rsidRPr="007935EC">
        <w:rPr>
          <w:rFonts w:ascii="Times New Roman" w:hAnsi="Times New Roman" w:cs="Times New Roman"/>
          <w:sz w:val="24"/>
          <w:szCs w:val="24"/>
        </w:rPr>
        <w:t xml:space="preserve">nurodyto </w:t>
      </w:r>
      <w:r w:rsidR="00542967" w:rsidRPr="007935EC">
        <w:rPr>
          <w:rFonts w:ascii="Times New Roman" w:hAnsi="Times New Roman" w:cs="Times New Roman"/>
          <w:sz w:val="24"/>
          <w:szCs w:val="24"/>
        </w:rPr>
        <w:t>p</w:t>
      </w:r>
      <w:r w:rsidR="15D5D507" w:rsidRPr="007935EC">
        <w:rPr>
          <w:rFonts w:ascii="Times New Roman" w:hAnsi="Times New Roman" w:cs="Times New Roman"/>
          <w:sz w:val="24"/>
          <w:szCs w:val="24"/>
        </w:rPr>
        <w:t>asiūlymo pateikimo termino pabaigos.</w:t>
      </w:r>
      <w:r w:rsidR="5F4ABA29" w:rsidRPr="007935EC">
        <w:rPr>
          <w:rFonts w:ascii="Times New Roman" w:hAnsi="Times New Roman" w:cs="Times New Roman"/>
          <w:sz w:val="24"/>
          <w:szCs w:val="24"/>
        </w:rPr>
        <w:t xml:space="preserve"> </w:t>
      </w:r>
      <w:r w:rsidR="23325CB6" w:rsidRPr="007935EC">
        <w:rPr>
          <w:rFonts w:ascii="Times New Roman" w:hAnsi="Times New Roman" w:cs="Times New Roman"/>
          <w:sz w:val="24"/>
          <w:szCs w:val="24"/>
        </w:rPr>
        <w:t xml:space="preserve">Pasiūlymas turi būti parengtas ir pateiktas pagal </w:t>
      </w:r>
      <w:r w:rsidR="00A5589D" w:rsidRPr="007935EC">
        <w:rPr>
          <w:rFonts w:ascii="Times New Roman" w:hAnsi="Times New Roman" w:cs="Times New Roman"/>
          <w:sz w:val="24"/>
          <w:szCs w:val="24"/>
        </w:rPr>
        <w:t>p</w:t>
      </w:r>
      <w:r w:rsidR="23325CB6" w:rsidRPr="007935EC">
        <w:rPr>
          <w:rFonts w:ascii="Times New Roman" w:hAnsi="Times New Roman" w:cs="Times New Roman"/>
          <w:sz w:val="24"/>
          <w:szCs w:val="24"/>
        </w:rPr>
        <w:t>irkimo sąlygų reikalavimus, užpildant</w:t>
      </w:r>
      <w:r w:rsidR="7339BE88" w:rsidRPr="007935EC">
        <w:rPr>
          <w:rFonts w:ascii="Times New Roman" w:hAnsi="Times New Roman" w:cs="Times New Roman"/>
          <w:sz w:val="24"/>
          <w:szCs w:val="24"/>
        </w:rPr>
        <w:t xml:space="preserve"> </w:t>
      </w:r>
      <w:r w:rsidR="009102B8" w:rsidRPr="007935EC">
        <w:rPr>
          <w:rFonts w:ascii="Times New Roman" w:hAnsi="Times New Roman" w:cs="Times New Roman"/>
          <w:sz w:val="24"/>
          <w:szCs w:val="24"/>
        </w:rPr>
        <w:t>p</w:t>
      </w:r>
      <w:r w:rsidR="7339BE88" w:rsidRPr="007935EC">
        <w:rPr>
          <w:rFonts w:ascii="Times New Roman" w:hAnsi="Times New Roman" w:cs="Times New Roman"/>
          <w:sz w:val="24"/>
          <w:szCs w:val="24"/>
        </w:rPr>
        <w:t>asiūlymo formą.</w:t>
      </w:r>
      <w:r w:rsidR="23325CB6" w:rsidRPr="007935EC">
        <w:rPr>
          <w:rFonts w:ascii="Times New Roman" w:hAnsi="Times New Roman" w:cs="Times New Roman"/>
          <w:sz w:val="24"/>
          <w:szCs w:val="24"/>
        </w:rPr>
        <w:t xml:space="preserve"> Jeigu </w:t>
      </w:r>
      <w:r w:rsidR="0018261C" w:rsidRPr="007935EC">
        <w:rPr>
          <w:rFonts w:ascii="Times New Roman" w:hAnsi="Times New Roman" w:cs="Times New Roman"/>
          <w:sz w:val="24"/>
          <w:szCs w:val="24"/>
        </w:rPr>
        <w:t>s</w:t>
      </w:r>
      <w:r w:rsidR="23325CB6" w:rsidRPr="007935EC">
        <w:rPr>
          <w:rFonts w:ascii="Times New Roman" w:hAnsi="Times New Roman" w:cs="Times New Roman"/>
          <w:sz w:val="24"/>
          <w:szCs w:val="24"/>
        </w:rPr>
        <w:t xml:space="preserve">pecialiosiose </w:t>
      </w:r>
      <w:r w:rsidR="005701CB" w:rsidRPr="007935EC">
        <w:rPr>
          <w:rFonts w:ascii="Times New Roman" w:hAnsi="Times New Roman" w:cs="Times New Roman"/>
          <w:sz w:val="24"/>
          <w:szCs w:val="24"/>
        </w:rPr>
        <w:t xml:space="preserve">pirkimo </w:t>
      </w:r>
      <w:r w:rsidR="23325CB6" w:rsidRPr="007935EC">
        <w:rPr>
          <w:rFonts w:ascii="Times New Roman" w:hAnsi="Times New Roman" w:cs="Times New Roman"/>
          <w:sz w:val="24"/>
          <w:szCs w:val="24"/>
        </w:rPr>
        <w:t xml:space="preserve">sąlygose nenurodyta kitaip, </w:t>
      </w:r>
      <w:r w:rsidR="00473ABB" w:rsidRPr="007935EC">
        <w:rPr>
          <w:rFonts w:ascii="Times New Roman" w:hAnsi="Times New Roman" w:cs="Times New Roman"/>
          <w:sz w:val="24"/>
          <w:szCs w:val="24"/>
        </w:rPr>
        <w:t>p</w:t>
      </w:r>
      <w:r w:rsidR="23325CB6" w:rsidRPr="007935EC">
        <w:rPr>
          <w:rFonts w:ascii="Times New Roman" w:hAnsi="Times New Roman" w:cs="Times New Roman"/>
          <w:sz w:val="24"/>
          <w:szCs w:val="24"/>
        </w:rPr>
        <w:t xml:space="preserve">asiūlymą ir kartu su juo teikiamus dokumentus, visas </w:t>
      </w:r>
      <w:r w:rsidR="00473ABB" w:rsidRPr="007935EC">
        <w:rPr>
          <w:rFonts w:ascii="Times New Roman" w:hAnsi="Times New Roman" w:cs="Times New Roman"/>
          <w:sz w:val="24"/>
          <w:szCs w:val="24"/>
        </w:rPr>
        <w:t>p</w:t>
      </w:r>
      <w:r w:rsidR="23325CB6" w:rsidRPr="007935EC">
        <w:rPr>
          <w:rFonts w:ascii="Times New Roman" w:hAnsi="Times New Roman" w:cs="Times New Roman"/>
          <w:sz w:val="24"/>
          <w:szCs w:val="24"/>
        </w:rPr>
        <w:t xml:space="preserve">asiūlymo sudedamąsias dalis </w:t>
      </w:r>
      <w:r w:rsidR="00473ABB" w:rsidRPr="007935EC">
        <w:rPr>
          <w:rFonts w:ascii="Times New Roman" w:hAnsi="Times New Roman" w:cs="Times New Roman"/>
          <w:sz w:val="24"/>
          <w:szCs w:val="24"/>
        </w:rPr>
        <w:t>d</w:t>
      </w:r>
      <w:r w:rsidR="23325CB6" w:rsidRPr="007935EC">
        <w:rPr>
          <w:rFonts w:ascii="Times New Roman" w:hAnsi="Times New Roman" w:cs="Times New Roman"/>
          <w:sz w:val="24"/>
          <w:szCs w:val="24"/>
        </w:rPr>
        <w:t>alyviai privalo pateikti elektronine forma (tiesiogiai suformuotus elektroninėmis priemonėmis arba pateikiant skaitmenines dokumentų kopijas), naudojant CVP IS priemones.</w:t>
      </w:r>
    </w:p>
    <w:p w14:paraId="0FC9B7E4" w14:textId="61E34202" w:rsidR="00F20DF8" w:rsidRPr="007935EC" w:rsidRDefault="25E83833" w:rsidP="00ED4A1C">
      <w:pPr>
        <w:tabs>
          <w:tab w:val="left" w:pos="1134"/>
        </w:tabs>
        <w:spacing w:after="0" w:line="240" w:lineRule="auto"/>
        <w:ind w:firstLine="709"/>
        <w:jc w:val="both"/>
        <w:rPr>
          <w:rFonts w:ascii="Times New Roman" w:hAnsi="Times New Roman" w:cs="Times New Roman"/>
          <w:sz w:val="24"/>
          <w:szCs w:val="24"/>
          <w:shd w:val="clear" w:color="auto" w:fill="FFFFFF"/>
        </w:rPr>
      </w:pPr>
      <w:r w:rsidRPr="007935EC">
        <w:rPr>
          <w:rFonts w:ascii="Times New Roman" w:hAnsi="Times New Roman" w:cs="Times New Roman"/>
          <w:sz w:val="24"/>
          <w:szCs w:val="24"/>
        </w:rPr>
        <w:t xml:space="preserve">11.2. </w:t>
      </w:r>
      <w:r w:rsidR="001871FF" w:rsidRPr="007935EC">
        <w:rPr>
          <w:rFonts w:ascii="Times New Roman" w:hAnsi="Times New Roman" w:cs="Times New Roman"/>
          <w:sz w:val="24"/>
          <w:szCs w:val="24"/>
        </w:rPr>
        <w:t xml:space="preserve">Perkančioji organizacija </w:t>
      </w:r>
      <w:r w:rsidR="71F6CB06" w:rsidRPr="007935EC">
        <w:rPr>
          <w:rFonts w:ascii="Times New Roman" w:hAnsi="Times New Roman" w:cs="Times New Roman"/>
          <w:sz w:val="24"/>
          <w:szCs w:val="24"/>
        </w:rPr>
        <w:t xml:space="preserve">neatsako dėl </w:t>
      </w:r>
      <w:r w:rsidR="000649EA" w:rsidRPr="007935EC">
        <w:rPr>
          <w:rFonts w:ascii="Times New Roman" w:hAnsi="Times New Roman" w:cs="Times New Roman"/>
          <w:sz w:val="24"/>
          <w:szCs w:val="24"/>
        </w:rPr>
        <w:t>p</w:t>
      </w:r>
      <w:r w:rsidR="71F6CB06" w:rsidRPr="007935EC">
        <w:rPr>
          <w:rFonts w:ascii="Times New Roman" w:hAnsi="Times New Roman" w:cs="Times New Roman"/>
          <w:sz w:val="24"/>
          <w:szCs w:val="24"/>
        </w:rPr>
        <w:t xml:space="preserve">asiūlymų, kurie nebuvo gauti ar buvo gauti pavėluotai dėl ryšių ir telekomunikacinių priemonių, CVP IS darbo sutrikimų ar kitų nenumatytų atvejų. </w:t>
      </w:r>
      <w:r w:rsidR="71F6CB06" w:rsidRPr="007935EC">
        <w:rPr>
          <w:rFonts w:ascii="Times New Roman" w:eastAsia="Times New Roman" w:hAnsi="Times New Roman" w:cs="Times New Roman"/>
          <w:sz w:val="24"/>
          <w:szCs w:val="24"/>
        </w:rPr>
        <w:t xml:space="preserve">Atsižvelgiant į tai, tiekėjams siūloma rengti </w:t>
      </w:r>
      <w:r w:rsidR="003B3A61" w:rsidRPr="007935EC">
        <w:rPr>
          <w:rFonts w:ascii="Times New Roman" w:eastAsia="Times New Roman" w:hAnsi="Times New Roman" w:cs="Times New Roman"/>
          <w:sz w:val="24"/>
          <w:szCs w:val="24"/>
        </w:rPr>
        <w:t>p</w:t>
      </w:r>
      <w:r w:rsidR="71F6CB06" w:rsidRPr="007935EC">
        <w:rPr>
          <w:rFonts w:ascii="Times New Roman" w:eastAsia="Times New Roman" w:hAnsi="Times New Roman" w:cs="Times New Roman"/>
          <w:sz w:val="24"/>
          <w:szCs w:val="24"/>
        </w:rPr>
        <w:t>asiūlymus taip, kad liktų pakankamai laiko jiems laiku ir tinkamai pateikti.</w:t>
      </w:r>
      <w:r w:rsidR="71F6CB06" w:rsidRPr="007935EC">
        <w:rPr>
          <w:rFonts w:ascii="Times New Roman" w:hAnsi="Times New Roman" w:cs="Times New Roman"/>
          <w:sz w:val="24"/>
          <w:szCs w:val="24"/>
        </w:rPr>
        <w:t xml:space="preserve"> Pasiūlymai, gauti po nustatyto </w:t>
      </w:r>
      <w:r w:rsidR="00C21C88" w:rsidRPr="007935EC">
        <w:rPr>
          <w:rFonts w:ascii="Times New Roman" w:hAnsi="Times New Roman" w:cs="Times New Roman"/>
          <w:sz w:val="24"/>
          <w:szCs w:val="24"/>
        </w:rPr>
        <w:t>p</w:t>
      </w:r>
      <w:r w:rsidR="71F6CB06" w:rsidRPr="007935EC">
        <w:rPr>
          <w:rFonts w:ascii="Times New Roman" w:hAnsi="Times New Roman" w:cs="Times New Roman"/>
          <w:sz w:val="24"/>
          <w:szCs w:val="24"/>
        </w:rPr>
        <w:t>asiūlymų pateikimo termino pabaigos,</w:t>
      </w:r>
      <w:r w:rsidR="005F3528" w:rsidRPr="007935EC">
        <w:rPr>
          <w:rFonts w:ascii="Times New Roman" w:hAnsi="Times New Roman" w:cs="Times New Roman"/>
          <w:sz w:val="24"/>
          <w:szCs w:val="24"/>
        </w:rPr>
        <w:t xml:space="preserve"> bus laikomi negautais ir</w:t>
      </w:r>
      <w:r w:rsidR="71F6CB06" w:rsidRPr="007935EC">
        <w:rPr>
          <w:rFonts w:ascii="Times New Roman" w:hAnsi="Times New Roman" w:cs="Times New Roman"/>
          <w:sz w:val="24"/>
          <w:szCs w:val="24"/>
        </w:rPr>
        <w:t xml:space="preserve"> nebus vertinami. Sutrikus CVP IS veikimui, tiekėjai turi imtis veiksmų, numatytų </w:t>
      </w:r>
      <w:r w:rsidR="71F6CB06" w:rsidRPr="007935EC">
        <w:rPr>
          <w:rFonts w:ascii="Times New Roman" w:hAnsi="Times New Roman" w:cs="Times New Roman"/>
          <w:i/>
          <w:iCs/>
          <w:sz w:val="24"/>
          <w:szCs w:val="24"/>
          <w:shd w:val="clear" w:color="auto" w:fill="FFFFFF"/>
        </w:rPr>
        <w:t xml:space="preserve">Rekomendacijose dėl veiksmų, kurių turėtų imtis </w:t>
      </w:r>
      <w:r w:rsidR="00240304" w:rsidRPr="007935EC">
        <w:rPr>
          <w:rFonts w:ascii="Times New Roman" w:hAnsi="Times New Roman" w:cs="Times New Roman"/>
          <w:i/>
          <w:iCs/>
          <w:sz w:val="24"/>
          <w:szCs w:val="24"/>
          <w:shd w:val="clear" w:color="auto" w:fill="FFFFFF"/>
        </w:rPr>
        <w:t>p</w:t>
      </w:r>
      <w:r w:rsidR="71F6CB06" w:rsidRPr="007935EC">
        <w:rPr>
          <w:rFonts w:ascii="Times New Roman" w:hAnsi="Times New Roman" w:cs="Times New Roman"/>
          <w:i/>
          <w:iCs/>
          <w:sz w:val="24"/>
          <w:szCs w:val="24"/>
          <w:shd w:val="clear" w:color="auto" w:fill="FFFFFF"/>
        </w:rPr>
        <w:t>irkimo vykdytojai ir tiekėjai, sutrikus Centrinės viešųjų pirkimų informacinės sistemos veikimui</w:t>
      </w:r>
      <w:r w:rsidR="71F6CB06" w:rsidRPr="007935EC">
        <w:rPr>
          <w:rFonts w:ascii="Times New Roman" w:hAnsi="Times New Roman" w:cs="Times New Roman"/>
          <w:sz w:val="24"/>
          <w:szCs w:val="24"/>
          <w:shd w:val="clear" w:color="auto" w:fill="FFFFFF"/>
        </w:rPr>
        <w:t>, patvirtintose</w:t>
      </w:r>
      <w:r w:rsidR="71F6CB06" w:rsidRPr="007935EC">
        <w:rPr>
          <w:rFonts w:ascii="Times New Roman" w:hAnsi="Times New Roman" w:cs="Times New Roman"/>
          <w:sz w:val="24"/>
          <w:szCs w:val="24"/>
        </w:rPr>
        <w:t xml:space="preserve"> </w:t>
      </w:r>
      <w:r w:rsidR="71F6CB06" w:rsidRPr="007935EC">
        <w:rPr>
          <w:rFonts w:ascii="Times New Roman" w:hAnsi="Times New Roman" w:cs="Times New Roman"/>
          <w:sz w:val="24"/>
          <w:szCs w:val="24"/>
          <w:shd w:val="clear" w:color="auto" w:fill="FFFFFF"/>
        </w:rPr>
        <w:t>Viešųjų pirkimų tarnybos direktoriaus 2018 m. kovo 15 d. įsakymu Nr. 1S-31.</w:t>
      </w:r>
    </w:p>
    <w:p w14:paraId="54389667" w14:textId="77777777" w:rsidR="00990645" w:rsidRPr="007935EC" w:rsidRDefault="00990645" w:rsidP="00ED4A1C">
      <w:pPr>
        <w:tabs>
          <w:tab w:val="left" w:pos="1134"/>
        </w:tabs>
        <w:spacing w:after="0" w:line="240" w:lineRule="auto"/>
        <w:ind w:firstLine="709"/>
        <w:jc w:val="both"/>
        <w:rPr>
          <w:rFonts w:ascii="Times New Roman" w:hAnsi="Times New Roman" w:cs="Times New Roman"/>
          <w:vanish/>
          <w:sz w:val="24"/>
          <w:szCs w:val="24"/>
        </w:rPr>
      </w:pPr>
    </w:p>
    <w:p w14:paraId="5EDD5986" w14:textId="5788EDCB" w:rsidR="006D0AB0" w:rsidRPr="007935EC" w:rsidRDefault="55DF8414" w:rsidP="00ED4A1C">
      <w:pPr>
        <w:spacing w:after="0" w:line="240" w:lineRule="auto"/>
        <w:ind w:firstLine="709"/>
        <w:jc w:val="both"/>
        <w:rPr>
          <w:rFonts w:ascii="Times New Roman" w:hAnsi="Times New Roman" w:cs="Times New Roman"/>
          <w:color w:val="7030A0"/>
          <w:sz w:val="24"/>
          <w:szCs w:val="24"/>
        </w:rPr>
      </w:pPr>
      <w:r w:rsidRPr="007935EC">
        <w:rPr>
          <w:rFonts w:ascii="Times New Roman" w:hAnsi="Times New Roman" w:cs="Times New Roman"/>
          <w:sz w:val="24"/>
          <w:szCs w:val="24"/>
        </w:rPr>
        <w:t xml:space="preserve">11.3. </w:t>
      </w:r>
      <w:r w:rsidR="001F6641" w:rsidRPr="007935EC">
        <w:rPr>
          <w:rFonts w:ascii="Times New Roman" w:hAnsi="Times New Roman" w:cs="Times New Roman"/>
          <w:sz w:val="24"/>
          <w:szCs w:val="24"/>
        </w:rPr>
        <w:t>Tiekėjas p</w:t>
      </w:r>
      <w:r w:rsidR="45C11337" w:rsidRPr="007935EC">
        <w:rPr>
          <w:rFonts w:ascii="Times New Roman" w:hAnsi="Times New Roman" w:cs="Times New Roman"/>
          <w:sz w:val="24"/>
          <w:szCs w:val="24"/>
        </w:rPr>
        <w:t xml:space="preserve">asiūlyme turi aiškiai nurodyti, kuri </w:t>
      </w:r>
      <w:r w:rsidR="00CF731B" w:rsidRPr="007935EC">
        <w:rPr>
          <w:rFonts w:ascii="Times New Roman" w:hAnsi="Times New Roman" w:cs="Times New Roman"/>
          <w:sz w:val="24"/>
          <w:szCs w:val="24"/>
        </w:rPr>
        <w:t>p</w:t>
      </w:r>
      <w:r w:rsidR="45C11337" w:rsidRPr="007935EC">
        <w:rPr>
          <w:rFonts w:ascii="Times New Roman" w:hAnsi="Times New Roman" w:cs="Times New Roman"/>
          <w:sz w:val="24"/>
          <w:szCs w:val="24"/>
        </w:rPr>
        <w:t xml:space="preserve">asiūlymo informacija yra </w:t>
      </w:r>
      <w:r w:rsidR="45C11337" w:rsidRPr="007935EC">
        <w:rPr>
          <w:rFonts w:ascii="Times New Roman" w:hAnsi="Times New Roman" w:cs="Times New Roman"/>
          <w:b/>
          <w:bCs/>
          <w:sz w:val="24"/>
          <w:szCs w:val="24"/>
        </w:rPr>
        <w:t>konfidenciali</w:t>
      </w:r>
      <w:r w:rsidR="45C11337" w:rsidRPr="007935EC">
        <w:rPr>
          <w:rFonts w:ascii="Times New Roman" w:hAnsi="Times New Roman" w:cs="Times New Roman"/>
          <w:sz w:val="24"/>
          <w:szCs w:val="24"/>
        </w:rPr>
        <w:t>, vadovaujantis VPĮ 20</w:t>
      </w:r>
      <w:r w:rsidR="14E781B1" w:rsidRPr="007935EC">
        <w:rPr>
          <w:rFonts w:ascii="Times New Roman" w:hAnsi="Times New Roman" w:cs="Times New Roman"/>
          <w:sz w:val="24"/>
          <w:szCs w:val="24"/>
        </w:rPr>
        <w:t xml:space="preserve"> </w:t>
      </w:r>
      <w:r w:rsidR="45C11337" w:rsidRPr="007935EC">
        <w:rPr>
          <w:rFonts w:ascii="Times New Roman" w:hAnsi="Times New Roman" w:cs="Times New Roman"/>
          <w:sz w:val="24"/>
          <w:szCs w:val="24"/>
        </w:rPr>
        <w:t xml:space="preserve">straipsniu. </w:t>
      </w:r>
      <w:r w:rsidR="3962C9D5" w:rsidRPr="007935EC">
        <w:rPr>
          <w:rFonts w:ascii="Times New Roman" w:eastAsia="Times New Roman" w:hAnsi="Times New Roman" w:cs="Times New Roman"/>
          <w:sz w:val="24"/>
          <w:szCs w:val="24"/>
        </w:rPr>
        <w:t xml:space="preserve">Jei tokia informacija </w:t>
      </w:r>
      <w:r w:rsidR="00F6094A" w:rsidRPr="007935EC">
        <w:rPr>
          <w:rFonts w:ascii="Times New Roman" w:eastAsia="Times New Roman" w:hAnsi="Times New Roman" w:cs="Times New Roman"/>
          <w:sz w:val="24"/>
          <w:szCs w:val="24"/>
        </w:rPr>
        <w:t>p</w:t>
      </w:r>
      <w:r w:rsidR="3962C9D5" w:rsidRPr="007935EC">
        <w:rPr>
          <w:rFonts w:ascii="Times New Roman" w:eastAsia="Times New Roman" w:hAnsi="Times New Roman" w:cs="Times New Roman"/>
          <w:sz w:val="24"/>
          <w:szCs w:val="24"/>
        </w:rPr>
        <w:t xml:space="preserve">asiūlyme nebus nurodyta, tuomet bus laikoma, kad bet kuri </w:t>
      </w:r>
      <w:r w:rsidR="0079222B" w:rsidRPr="007935EC">
        <w:rPr>
          <w:rFonts w:ascii="Times New Roman" w:eastAsia="Times New Roman" w:hAnsi="Times New Roman" w:cs="Times New Roman"/>
          <w:sz w:val="24"/>
          <w:szCs w:val="24"/>
        </w:rPr>
        <w:t>pateiktame p</w:t>
      </w:r>
      <w:r w:rsidR="3962C9D5" w:rsidRPr="007935EC">
        <w:rPr>
          <w:rFonts w:ascii="Times New Roman" w:eastAsia="Times New Roman" w:hAnsi="Times New Roman" w:cs="Times New Roman"/>
          <w:sz w:val="24"/>
          <w:szCs w:val="24"/>
        </w:rPr>
        <w:t>asiūlyme nurodyta informacija nėra konfidenciali.</w:t>
      </w:r>
      <w:r w:rsidR="3962C9D5" w:rsidRPr="007935EC">
        <w:rPr>
          <w:rFonts w:ascii="Times New Roman" w:hAnsi="Times New Roman" w:cs="Times New Roman"/>
          <w:sz w:val="24"/>
          <w:szCs w:val="24"/>
        </w:rPr>
        <w:t xml:space="preserve"> </w:t>
      </w:r>
      <w:r w:rsidR="00BD408E" w:rsidRPr="007935EC">
        <w:rPr>
          <w:rFonts w:ascii="Times New Roman" w:hAnsi="Times New Roman" w:cs="Times New Roman"/>
          <w:sz w:val="24"/>
          <w:szCs w:val="24"/>
        </w:rPr>
        <w:t>K</w:t>
      </w:r>
      <w:r w:rsidR="45C11337" w:rsidRPr="007935EC">
        <w:rPr>
          <w:rFonts w:ascii="Times New Roman" w:hAnsi="Times New Roman" w:cs="Times New Roman"/>
          <w:sz w:val="24"/>
          <w:szCs w:val="24"/>
        </w:rPr>
        <w:t xml:space="preserve">onfidencialia informacija negali būti laikomos </w:t>
      </w:r>
      <w:r w:rsidR="00BD408E" w:rsidRPr="007935EC">
        <w:rPr>
          <w:rFonts w:ascii="Times New Roman" w:hAnsi="Times New Roman" w:cs="Times New Roman"/>
          <w:sz w:val="24"/>
          <w:szCs w:val="24"/>
        </w:rPr>
        <w:t>p</w:t>
      </w:r>
      <w:r w:rsidR="45C11337" w:rsidRPr="007935EC">
        <w:rPr>
          <w:rFonts w:ascii="Times New Roman" w:hAnsi="Times New Roman" w:cs="Times New Roman"/>
          <w:sz w:val="24"/>
          <w:szCs w:val="24"/>
        </w:rPr>
        <w:t xml:space="preserve">asiūlymo charakteristikos, į kurias turi būti atsižvelgiama vertinant </w:t>
      </w:r>
      <w:r w:rsidR="00BD408E" w:rsidRPr="007935EC">
        <w:rPr>
          <w:rFonts w:ascii="Times New Roman" w:hAnsi="Times New Roman" w:cs="Times New Roman"/>
          <w:sz w:val="24"/>
          <w:szCs w:val="24"/>
        </w:rPr>
        <w:t>p</w:t>
      </w:r>
      <w:r w:rsidR="45C11337" w:rsidRPr="007935EC">
        <w:rPr>
          <w:rFonts w:ascii="Times New Roman" w:hAnsi="Times New Roman" w:cs="Times New Roman"/>
          <w:sz w:val="24"/>
          <w:szCs w:val="24"/>
        </w:rPr>
        <w:t xml:space="preserve">asiūlymus. Be to, </w:t>
      </w:r>
      <w:r w:rsidR="00BE3A3E" w:rsidRPr="007935EC">
        <w:rPr>
          <w:rFonts w:ascii="Times New Roman" w:hAnsi="Times New Roman" w:cs="Times New Roman"/>
          <w:sz w:val="24"/>
          <w:szCs w:val="24"/>
        </w:rPr>
        <w:t>p</w:t>
      </w:r>
      <w:r w:rsidR="45C11337" w:rsidRPr="007935EC">
        <w:rPr>
          <w:rFonts w:ascii="Times New Roman" w:hAnsi="Times New Roman" w:cs="Times New Roman"/>
          <w:sz w:val="24"/>
          <w:szCs w:val="24"/>
        </w:rPr>
        <w:t xml:space="preserve">asiūlymo konfidencialia informacija nelaikoma informacija, nurodyta </w:t>
      </w:r>
      <w:r w:rsidR="565C7E2E" w:rsidRPr="007935EC">
        <w:rPr>
          <w:rFonts w:ascii="Times New Roman" w:hAnsi="Times New Roman" w:cs="Times New Roman"/>
          <w:sz w:val="24"/>
          <w:szCs w:val="24"/>
        </w:rPr>
        <w:t>VPĮ</w:t>
      </w:r>
      <w:r w:rsidR="45C11337" w:rsidRPr="007935EC">
        <w:rPr>
          <w:rFonts w:ascii="Times New Roman" w:hAnsi="Times New Roman" w:cs="Times New Roman"/>
          <w:sz w:val="24"/>
          <w:szCs w:val="24"/>
        </w:rPr>
        <w:t xml:space="preserve"> 20 straipsnio 2</w:t>
      </w:r>
      <w:r w:rsidR="14E781B1" w:rsidRPr="007935EC">
        <w:rPr>
          <w:rFonts w:ascii="Times New Roman" w:hAnsi="Times New Roman" w:cs="Times New Roman"/>
          <w:sz w:val="24"/>
          <w:szCs w:val="24"/>
        </w:rPr>
        <w:t xml:space="preserve"> </w:t>
      </w:r>
      <w:r w:rsidR="45C11337" w:rsidRPr="007935EC">
        <w:rPr>
          <w:rFonts w:ascii="Times New Roman" w:hAnsi="Times New Roman" w:cs="Times New Roman"/>
          <w:sz w:val="24"/>
          <w:szCs w:val="24"/>
        </w:rPr>
        <w:t xml:space="preserve">dalyje. </w:t>
      </w:r>
      <w:r w:rsidR="00363B80" w:rsidRPr="007935EC">
        <w:rPr>
          <w:rFonts w:ascii="Times New Roman" w:eastAsia="Arial" w:hAnsi="Times New Roman" w:cs="Times New Roman"/>
          <w:sz w:val="24"/>
          <w:szCs w:val="24"/>
        </w:rPr>
        <w:t xml:space="preserve">Perkančiajai organizacijai </w:t>
      </w:r>
      <w:r w:rsidR="45C11337" w:rsidRPr="007935EC">
        <w:rPr>
          <w:rFonts w:ascii="Times New Roman" w:hAnsi="Times New Roman" w:cs="Times New Roman"/>
          <w:sz w:val="24"/>
          <w:szCs w:val="24"/>
        </w:rPr>
        <w:t>kilus abejonių, ar konkreti informacija pagrįstai nurodyta konfidencialia, privalo kreiptis į</w:t>
      </w:r>
      <w:r w:rsidR="00A35512" w:rsidRPr="007935EC">
        <w:rPr>
          <w:rFonts w:ascii="Times New Roman" w:hAnsi="Times New Roman" w:cs="Times New Roman"/>
          <w:sz w:val="24"/>
          <w:szCs w:val="24"/>
        </w:rPr>
        <w:t xml:space="preserve"> </w:t>
      </w:r>
      <w:r w:rsidR="00C913A1" w:rsidRPr="007935EC">
        <w:rPr>
          <w:rFonts w:ascii="Times New Roman" w:hAnsi="Times New Roman" w:cs="Times New Roman"/>
          <w:sz w:val="24"/>
          <w:szCs w:val="24"/>
        </w:rPr>
        <w:t>tiekėją</w:t>
      </w:r>
      <w:r w:rsidR="45C11337" w:rsidRPr="007935EC">
        <w:rPr>
          <w:rFonts w:ascii="Times New Roman" w:hAnsi="Times New Roman" w:cs="Times New Roman"/>
          <w:sz w:val="24"/>
          <w:szCs w:val="24"/>
        </w:rPr>
        <w:t xml:space="preserve">, prašydama pagrįsti informacijos konfidencialumą. Jeigu </w:t>
      </w:r>
      <w:r w:rsidR="009E1AB5" w:rsidRPr="007935EC">
        <w:rPr>
          <w:rFonts w:ascii="Times New Roman" w:hAnsi="Times New Roman" w:cs="Times New Roman"/>
          <w:sz w:val="24"/>
          <w:szCs w:val="24"/>
        </w:rPr>
        <w:t xml:space="preserve">tiekėjas </w:t>
      </w:r>
      <w:r w:rsidR="45C11337" w:rsidRPr="007935EC">
        <w:rPr>
          <w:rFonts w:ascii="Times New Roman" w:hAnsi="Times New Roman" w:cs="Times New Roman"/>
          <w:sz w:val="24"/>
          <w:szCs w:val="24"/>
        </w:rPr>
        <w:t xml:space="preserve">per </w:t>
      </w:r>
      <w:r w:rsidR="6D5AF385" w:rsidRPr="007935EC">
        <w:rPr>
          <w:rFonts w:ascii="Times New Roman" w:hAnsi="Times New Roman" w:cs="Times New Roman"/>
          <w:sz w:val="24"/>
          <w:szCs w:val="24"/>
        </w:rPr>
        <w:t xml:space="preserve"> </w:t>
      </w:r>
      <w:r w:rsidR="009E1AB5" w:rsidRPr="007935EC">
        <w:rPr>
          <w:rFonts w:ascii="Times New Roman" w:hAnsi="Times New Roman" w:cs="Times New Roman"/>
          <w:sz w:val="24"/>
          <w:szCs w:val="24"/>
        </w:rPr>
        <w:t xml:space="preserve">perkančiosios organizacijos </w:t>
      </w:r>
      <w:r w:rsidR="45C11337" w:rsidRPr="007935EC">
        <w:rPr>
          <w:rFonts w:ascii="Times New Roman" w:hAnsi="Times New Roman" w:cs="Times New Roman"/>
          <w:sz w:val="24"/>
          <w:szCs w:val="24"/>
        </w:rPr>
        <w:t>nurodytą terminą</w:t>
      </w:r>
      <w:r w:rsidR="45C11337" w:rsidRPr="007935EC">
        <w:rPr>
          <w:rFonts w:ascii="Times New Roman" w:hAnsi="Times New Roman" w:cs="Times New Roman"/>
          <w:color w:val="000000" w:themeColor="text1"/>
          <w:sz w:val="24"/>
          <w:szCs w:val="24"/>
        </w:rPr>
        <w:t xml:space="preserve"> (kuris negali būti trumpesnis kaip </w:t>
      </w:r>
      <w:r w:rsidR="00366CC3" w:rsidRPr="007935EC">
        <w:rPr>
          <w:rFonts w:ascii="Times New Roman" w:hAnsi="Times New Roman" w:cs="Times New Roman"/>
          <w:color w:val="000000" w:themeColor="text1"/>
          <w:sz w:val="24"/>
          <w:szCs w:val="24"/>
        </w:rPr>
        <w:t>3</w:t>
      </w:r>
      <w:r w:rsidR="45C11337" w:rsidRPr="007935EC">
        <w:rPr>
          <w:rFonts w:ascii="Times New Roman" w:hAnsi="Times New Roman" w:cs="Times New Roman"/>
          <w:color w:val="000000" w:themeColor="text1"/>
          <w:sz w:val="24"/>
          <w:szCs w:val="24"/>
        </w:rPr>
        <w:t xml:space="preserve"> darbo dienos) </w:t>
      </w:r>
      <w:r w:rsidR="45C11337" w:rsidRPr="007935EC">
        <w:rPr>
          <w:rFonts w:ascii="Times New Roman" w:hAnsi="Times New Roman" w:cs="Times New Roman"/>
          <w:sz w:val="24"/>
          <w:szCs w:val="24"/>
        </w:rPr>
        <w:t>nepateiks tokių įrodymų arba nepateiks pagrįstų argumentų ir (ar) įrodymų, jog informacija pagrįstai nurodyta kaip konfidenciali, bus laikoma, kad tokia informacija yra nekonfidenciali.</w:t>
      </w:r>
      <w:r w:rsidR="00A35512" w:rsidRPr="007935EC">
        <w:rPr>
          <w:rFonts w:ascii="Times New Roman" w:hAnsi="Times New Roman" w:cs="Times New Roman"/>
          <w:sz w:val="24"/>
          <w:szCs w:val="24"/>
        </w:rPr>
        <w:t xml:space="preserve"> </w:t>
      </w:r>
      <w:r w:rsidR="00286497" w:rsidRPr="007935EC">
        <w:rPr>
          <w:rFonts w:ascii="Times New Roman" w:hAnsi="Times New Roman" w:cs="Times New Roman"/>
          <w:sz w:val="24"/>
          <w:szCs w:val="24"/>
        </w:rPr>
        <w:t>Gav</w:t>
      </w:r>
      <w:r w:rsidR="00C62603" w:rsidRPr="007935EC">
        <w:rPr>
          <w:rFonts w:ascii="Times New Roman" w:hAnsi="Times New Roman" w:cs="Times New Roman"/>
          <w:sz w:val="24"/>
          <w:szCs w:val="24"/>
        </w:rPr>
        <w:t>usi</w:t>
      </w:r>
      <w:r w:rsidR="00A35512" w:rsidRPr="007935EC">
        <w:rPr>
          <w:rFonts w:ascii="Times New Roman" w:hAnsi="Times New Roman" w:cs="Times New Roman"/>
          <w:sz w:val="24"/>
          <w:szCs w:val="24"/>
        </w:rPr>
        <w:t xml:space="preserve"> </w:t>
      </w:r>
      <w:r w:rsidR="00286497" w:rsidRPr="007935EC">
        <w:rPr>
          <w:rFonts w:ascii="Times New Roman" w:hAnsi="Times New Roman" w:cs="Times New Roman"/>
          <w:sz w:val="24"/>
          <w:szCs w:val="24"/>
        </w:rPr>
        <w:t xml:space="preserve">pirkime dalyvaujančio </w:t>
      </w:r>
      <w:r w:rsidR="00C62603" w:rsidRPr="007935EC">
        <w:rPr>
          <w:rFonts w:ascii="Times New Roman" w:hAnsi="Times New Roman" w:cs="Times New Roman"/>
          <w:sz w:val="24"/>
          <w:szCs w:val="24"/>
        </w:rPr>
        <w:t xml:space="preserve">tiekėjo </w:t>
      </w:r>
      <w:r w:rsidR="00286497" w:rsidRPr="007935EC">
        <w:rPr>
          <w:rFonts w:ascii="Times New Roman" w:hAnsi="Times New Roman" w:cs="Times New Roman"/>
          <w:sz w:val="24"/>
          <w:szCs w:val="24"/>
        </w:rPr>
        <w:t xml:space="preserve">prašymą susipažinti su tiekėjo pasiūlymu, kuriame nurodyta konfidenciali </w:t>
      </w:r>
      <w:r w:rsidR="00286497" w:rsidRPr="007935EC">
        <w:rPr>
          <w:rFonts w:ascii="Times New Roman" w:hAnsi="Times New Roman" w:cs="Times New Roman"/>
          <w:sz w:val="24"/>
          <w:szCs w:val="24"/>
        </w:rPr>
        <w:lastRenderedPageBreak/>
        <w:t xml:space="preserve">informacija, </w:t>
      </w:r>
      <w:r w:rsidR="00456561" w:rsidRPr="007935EC">
        <w:rPr>
          <w:rFonts w:ascii="Times New Roman" w:hAnsi="Times New Roman" w:cs="Times New Roman"/>
          <w:sz w:val="24"/>
          <w:szCs w:val="24"/>
        </w:rPr>
        <w:t xml:space="preserve">perkančioji organizacija </w:t>
      </w:r>
      <w:r w:rsidR="00286497" w:rsidRPr="007935EC">
        <w:rPr>
          <w:rFonts w:ascii="Times New Roman" w:hAnsi="Times New Roman" w:cs="Times New Roman"/>
          <w:sz w:val="24"/>
          <w:szCs w:val="24"/>
        </w:rPr>
        <w:t xml:space="preserve">suteiks tiek informacijos, kiek reikia </w:t>
      </w:r>
      <w:r w:rsidR="00605A68" w:rsidRPr="007935EC">
        <w:rPr>
          <w:rFonts w:ascii="Times New Roman" w:hAnsi="Times New Roman" w:cs="Times New Roman"/>
          <w:sz w:val="24"/>
          <w:szCs w:val="24"/>
        </w:rPr>
        <w:t xml:space="preserve">tiekėjui </w:t>
      </w:r>
      <w:r w:rsidR="00286497" w:rsidRPr="007935EC">
        <w:rPr>
          <w:rFonts w:ascii="Times New Roman" w:hAnsi="Times New Roman" w:cs="Times New Roman"/>
          <w:sz w:val="24"/>
          <w:szCs w:val="24"/>
        </w:rPr>
        <w:t>sprendžiant dėl poreikio ginti savo teisėtus interesus (kiekvienu konkrečiu atveju individualiai) (pavyzdžiui, pateikdama</w:t>
      </w:r>
      <w:r w:rsidR="00A35512" w:rsidRPr="007935EC">
        <w:rPr>
          <w:rFonts w:ascii="Times New Roman" w:hAnsi="Times New Roman" w:cs="Times New Roman"/>
          <w:sz w:val="24"/>
          <w:szCs w:val="24"/>
        </w:rPr>
        <w:t xml:space="preserve"> </w:t>
      </w:r>
      <w:r w:rsidR="00286497" w:rsidRPr="007935EC">
        <w:rPr>
          <w:rFonts w:ascii="Times New Roman" w:hAnsi="Times New Roman" w:cs="Times New Roman"/>
          <w:sz w:val="24"/>
          <w:szCs w:val="24"/>
          <w:shd w:val="clear" w:color="auto" w:fill="FFFFFF"/>
        </w:rPr>
        <w:t>pasiūlymo aspektų santrauką ir jų technines charakteristikas, taip, kad nebūtų galima nustatyti konfidencialios informacijos)</w:t>
      </w:r>
      <w:r w:rsidR="00286497" w:rsidRPr="007935EC">
        <w:rPr>
          <w:rFonts w:ascii="Times New Roman" w:hAnsi="Times New Roman" w:cs="Times New Roman"/>
          <w:sz w:val="24"/>
          <w:szCs w:val="24"/>
        </w:rPr>
        <w:t xml:space="preserve">. </w:t>
      </w:r>
      <w:r w:rsidR="00A571E3" w:rsidRPr="007935EC">
        <w:rPr>
          <w:rFonts w:ascii="Times New Roman" w:hAnsi="Times New Roman" w:cs="Times New Roman"/>
          <w:sz w:val="24"/>
          <w:szCs w:val="24"/>
        </w:rPr>
        <w:t xml:space="preserve">Jei </w:t>
      </w:r>
      <w:r w:rsidR="00387D7D" w:rsidRPr="007935EC">
        <w:rPr>
          <w:rFonts w:ascii="Times New Roman" w:hAnsi="Times New Roman" w:cs="Times New Roman"/>
          <w:sz w:val="24"/>
          <w:szCs w:val="24"/>
        </w:rPr>
        <w:t>tiekėjo pasiūlyme nurodyta konfidenciali informacija, perkančiosios organizacijos vertinimu</w:t>
      </w:r>
      <w:r w:rsidR="00697EDE" w:rsidRPr="007935EC">
        <w:rPr>
          <w:rFonts w:ascii="Times New Roman" w:hAnsi="Times New Roman" w:cs="Times New Roman"/>
          <w:sz w:val="24"/>
          <w:szCs w:val="24"/>
        </w:rPr>
        <w:t xml:space="preserve">, nėra konfidenciali, </w:t>
      </w:r>
      <w:r w:rsidR="00C52286" w:rsidRPr="007935EC">
        <w:rPr>
          <w:rFonts w:ascii="Times New Roman" w:hAnsi="Times New Roman" w:cs="Times New Roman"/>
          <w:sz w:val="24"/>
          <w:szCs w:val="24"/>
        </w:rPr>
        <w:t xml:space="preserve">prieš supažindindama kitą tiekėją su tokiu pasiūlymu, ji </w:t>
      </w:r>
      <w:r w:rsidR="00286497" w:rsidRPr="007935EC">
        <w:rPr>
          <w:rFonts w:ascii="Times New Roman" w:hAnsi="Times New Roman" w:cs="Times New Roman"/>
          <w:sz w:val="24"/>
          <w:szCs w:val="24"/>
        </w:rPr>
        <w:t xml:space="preserve">apie tokius savo ketinimus informuos konfidencialią informaciją pasiūlyme nurodžiusį tiekėją.  </w:t>
      </w:r>
    </w:p>
    <w:p w14:paraId="1A50FDA1" w14:textId="7EB0E8DA" w:rsidR="3DBAE73C" w:rsidRPr="007935EC" w:rsidRDefault="00970704" w:rsidP="00ED4A1C">
      <w:pPr>
        <w:pStyle w:val="Sraopastraipa"/>
        <w:spacing w:after="0" w:line="240" w:lineRule="auto"/>
        <w:ind w:left="0" w:firstLine="709"/>
        <w:jc w:val="both"/>
        <w:rPr>
          <w:rFonts w:ascii="Times New Roman" w:hAnsi="Times New Roman" w:cs="Times New Roman"/>
          <w:color w:val="7030A0"/>
          <w:sz w:val="24"/>
          <w:szCs w:val="24"/>
        </w:rPr>
      </w:pPr>
      <w:r w:rsidRPr="007935EC">
        <w:rPr>
          <w:rFonts w:ascii="Times New Roman" w:hAnsi="Times New Roman" w:cs="Times New Roman"/>
          <w:sz w:val="24"/>
          <w:szCs w:val="24"/>
        </w:rPr>
        <w:t>11.</w:t>
      </w:r>
      <w:r w:rsidR="00990645" w:rsidRPr="007935EC">
        <w:rPr>
          <w:rFonts w:ascii="Times New Roman" w:hAnsi="Times New Roman" w:cs="Times New Roman"/>
          <w:sz w:val="24"/>
          <w:szCs w:val="24"/>
        </w:rPr>
        <w:t>4</w:t>
      </w:r>
      <w:r w:rsidRPr="007935EC">
        <w:rPr>
          <w:rFonts w:ascii="Times New Roman" w:hAnsi="Times New Roman" w:cs="Times New Roman"/>
          <w:sz w:val="24"/>
          <w:szCs w:val="24"/>
        </w:rPr>
        <w:t xml:space="preserve">. </w:t>
      </w:r>
      <w:r w:rsidR="7EC19B76" w:rsidRPr="007935EC">
        <w:rPr>
          <w:rFonts w:ascii="Times New Roman" w:eastAsia="Arial" w:hAnsi="Times New Roman" w:cs="Times New Roman"/>
          <w:color w:val="000000" w:themeColor="text1"/>
          <w:sz w:val="24"/>
          <w:szCs w:val="24"/>
        </w:rPr>
        <w:t xml:space="preserve">Apskaičiuojant kainą, turi būti atsižvelgta į visą </w:t>
      </w:r>
      <w:r w:rsidR="00952E69" w:rsidRPr="007935EC">
        <w:rPr>
          <w:rFonts w:ascii="Times New Roman" w:eastAsia="Arial" w:hAnsi="Times New Roman" w:cs="Times New Roman"/>
          <w:color w:val="000000" w:themeColor="text1"/>
          <w:sz w:val="24"/>
          <w:szCs w:val="24"/>
        </w:rPr>
        <w:t>p</w:t>
      </w:r>
      <w:r w:rsidR="7EC19B76" w:rsidRPr="007935EC">
        <w:rPr>
          <w:rFonts w:ascii="Times New Roman" w:eastAsia="Arial" w:hAnsi="Times New Roman" w:cs="Times New Roman"/>
          <w:color w:val="000000" w:themeColor="text1"/>
          <w:sz w:val="24"/>
          <w:szCs w:val="24"/>
        </w:rPr>
        <w:t>irkimo dokumentuose nurodytą pirkimo objekto apimtį ir reikalavimus, kainos sudėtines dalis ir pa</w:t>
      </w:r>
      <w:r w:rsidR="565C7E2E" w:rsidRPr="007935EC">
        <w:rPr>
          <w:rFonts w:ascii="Times New Roman" w:eastAsia="Arial" w:hAnsi="Times New Roman" w:cs="Times New Roman"/>
          <w:color w:val="000000" w:themeColor="text1"/>
          <w:sz w:val="24"/>
          <w:szCs w:val="24"/>
        </w:rPr>
        <w:t xml:space="preserve">n. </w:t>
      </w:r>
      <w:r w:rsidR="7EC19B76" w:rsidRPr="007935EC">
        <w:rPr>
          <w:rFonts w:ascii="Times New Roman" w:eastAsia="Arial" w:hAnsi="Times New Roman" w:cs="Times New Roman"/>
          <w:color w:val="000000" w:themeColor="text1"/>
          <w:sz w:val="24"/>
          <w:szCs w:val="24"/>
        </w:rPr>
        <w:t xml:space="preserve">PVM nurodomas atskirai. Jei </w:t>
      </w:r>
      <w:r w:rsidR="00B30FFB" w:rsidRPr="007935EC">
        <w:rPr>
          <w:rFonts w:ascii="Times New Roman" w:eastAsia="Arial" w:hAnsi="Times New Roman" w:cs="Times New Roman"/>
          <w:color w:val="000000" w:themeColor="text1"/>
          <w:sz w:val="24"/>
          <w:szCs w:val="24"/>
        </w:rPr>
        <w:t xml:space="preserve">tiekėjas </w:t>
      </w:r>
      <w:r w:rsidR="7EC19B76" w:rsidRPr="007935EC">
        <w:rPr>
          <w:rFonts w:ascii="Times New Roman" w:eastAsia="Arial" w:hAnsi="Times New Roman" w:cs="Times New Roman"/>
          <w:color w:val="000000" w:themeColor="text1"/>
          <w:sz w:val="24"/>
          <w:szCs w:val="24"/>
        </w:rPr>
        <w:t xml:space="preserve">yra ne PVM mokėtojas, turi apie tai nurodyti </w:t>
      </w:r>
      <w:r w:rsidR="00287E96" w:rsidRPr="007935EC">
        <w:rPr>
          <w:rFonts w:ascii="Times New Roman" w:eastAsia="Arial" w:hAnsi="Times New Roman" w:cs="Times New Roman"/>
          <w:color w:val="000000" w:themeColor="text1"/>
          <w:sz w:val="24"/>
          <w:szCs w:val="24"/>
        </w:rPr>
        <w:t>p</w:t>
      </w:r>
      <w:r w:rsidR="7EC19B76" w:rsidRPr="007935EC">
        <w:rPr>
          <w:rFonts w:ascii="Times New Roman" w:eastAsia="Arial" w:hAnsi="Times New Roman" w:cs="Times New Roman"/>
          <w:color w:val="000000" w:themeColor="text1"/>
          <w:sz w:val="24"/>
          <w:szCs w:val="24"/>
        </w:rPr>
        <w:t xml:space="preserve">asiūlyme, nurodant teisinį pagrindą. </w:t>
      </w:r>
      <w:r w:rsidR="00287E96" w:rsidRPr="007935EC">
        <w:rPr>
          <w:rFonts w:ascii="Times New Roman" w:eastAsia="Arial" w:hAnsi="Times New Roman" w:cs="Times New Roman"/>
          <w:color w:val="000000" w:themeColor="text1"/>
          <w:sz w:val="24"/>
          <w:szCs w:val="24"/>
        </w:rPr>
        <w:t xml:space="preserve">Tiekėjas </w:t>
      </w:r>
      <w:r w:rsidR="7EC19B76" w:rsidRPr="007935EC">
        <w:rPr>
          <w:rFonts w:ascii="Times New Roman" w:eastAsia="Arial" w:hAnsi="Times New Roman" w:cs="Times New Roman"/>
          <w:color w:val="000000" w:themeColor="text1"/>
          <w:sz w:val="24"/>
          <w:szCs w:val="24"/>
        </w:rPr>
        <w:t>turi įvertinti</w:t>
      </w:r>
      <w:r w:rsidR="004671D0" w:rsidRPr="007935EC">
        <w:rPr>
          <w:rFonts w:ascii="Times New Roman" w:eastAsia="Arial" w:hAnsi="Times New Roman" w:cs="Times New Roman"/>
          <w:color w:val="000000" w:themeColor="text1"/>
          <w:sz w:val="24"/>
          <w:szCs w:val="24"/>
        </w:rPr>
        <w:t>,</w:t>
      </w:r>
      <w:r w:rsidR="7EC19B76" w:rsidRPr="007935EC">
        <w:rPr>
          <w:rFonts w:ascii="Times New Roman" w:eastAsia="Arial" w:hAnsi="Times New Roman" w:cs="Times New Roman"/>
          <w:color w:val="000000" w:themeColor="text1"/>
          <w:sz w:val="24"/>
          <w:szCs w:val="24"/>
        </w:rPr>
        <w:t xml:space="preserve"> ar sutarties vykdymo metu netaps PVM mokėtoju. Jei </w:t>
      </w:r>
      <w:r w:rsidR="00550CA9" w:rsidRPr="007935EC">
        <w:rPr>
          <w:rFonts w:ascii="Times New Roman" w:eastAsia="Arial" w:hAnsi="Times New Roman" w:cs="Times New Roman"/>
          <w:color w:val="000000" w:themeColor="text1"/>
          <w:sz w:val="24"/>
          <w:szCs w:val="24"/>
        </w:rPr>
        <w:t xml:space="preserve">tiekėjas </w:t>
      </w:r>
      <w:r w:rsidR="7EC19B76" w:rsidRPr="007935EC">
        <w:rPr>
          <w:rFonts w:ascii="Times New Roman" w:eastAsia="Arial" w:hAnsi="Times New Roman" w:cs="Times New Roman"/>
          <w:color w:val="000000" w:themeColor="text1"/>
          <w:sz w:val="24"/>
          <w:szCs w:val="24"/>
        </w:rPr>
        <w:t xml:space="preserve">vykdydamas sutartį taps PVM mokėtoju, </w:t>
      </w:r>
      <w:r w:rsidR="0062175D" w:rsidRPr="007935EC">
        <w:rPr>
          <w:rFonts w:ascii="Times New Roman" w:eastAsia="Arial" w:hAnsi="Times New Roman" w:cs="Times New Roman"/>
          <w:color w:val="000000" w:themeColor="text1"/>
          <w:sz w:val="24"/>
          <w:szCs w:val="24"/>
        </w:rPr>
        <w:t>p</w:t>
      </w:r>
      <w:r w:rsidR="7EC19B76" w:rsidRPr="007935EC">
        <w:rPr>
          <w:rFonts w:ascii="Times New Roman" w:eastAsia="Arial" w:hAnsi="Times New Roman" w:cs="Times New Roman"/>
          <w:color w:val="000000" w:themeColor="text1"/>
          <w:sz w:val="24"/>
          <w:szCs w:val="24"/>
        </w:rPr>
        <w:t xml:space="preserve">asiūlyme turi nurodyti kainą su PVM. </w:t>
      </w:r>
      <w:r w:rsidR="00B35836" w:rsidRPr="007935EC">
        <w:rPr>
          <w:rFonts w:ascii="Times New Roman" w:eastAsia="Arial" w:hAnsi="Times New Roman" w:cs="Times New Roman"/>
          <w:color w:val="000000" w:themeColor="text1"/>
          <w:sz w:val="24"/>
          <w:szCs w:val="24"/>
        </w:rPr>
        <w:t>Jeigu specialiosiose pirkimų sąlygose nenumatyta kitaip, p</w:t>
      </w:r>
      <w:r w:rsidR="7EC19B76" w:rsidRPr="007935EC">
        <w:rPr>
          <w:rFonts w:ascii="Times New Roman" w:eastAsia="Arial" w:hAnsi="Times New Roman" w:cs="Times New Roman"/>
          <w:color w:val="000000" w:themeColor="text1"/>
          <w:sz w:val="24"/>
          <w:szCs w:val="24"/>
        </w:rPr>
        <w:t>asiūlymų kainos bus vertinamos ir lyginamos su visais mokesčiais, įskaitant PVM.</w:t>
      </w:r>
      <w:r w:rsidR="7AEE65C5" w:rsidRPr="007935EC">
        <w:rPr>
          <w:rFonts w:ascii="Times New Roman" w:eastAsia="Arial" w:hAnsi="Times New Roman" w:cs="Times New Roman"/>
          <w:color w:val="000000" w:themeColor="text1"/>
          <w:sz w:val="24"/>
          <w:szCs w:val="24"/>
        </w:rPr>
        <w:t xml:space="preserve"> </w:t>
      </w:r>
      <w:r w:rsidR="001D7669" w:rsidRPr="007935EC">
        <w:rPr>
          <w:rFonts w:ascii="Times New Roman" w:eastAsia="Arial" w:hAnsi="Times New Roman" w:cs="Times New Roman"/>
          <w:color w:val="000000" w:themeColor="text1"/>
          <w:sz w:val="24"/>
          <w:szCs w:val="24"/>
        </w:rPr>
        <w:t xml:space="preserve">Jeigu </w:t>
      </w:r>
      <w:r w:rsidR="00A65103" w:rsidRPr="007935EC">
        <w:rPr>
          <w:rFonts w:ascii="Times New Roman" w:eastAsia="Arial" w:hAnsi="Times New Roman" w:cs="Times New Roman"/>
          <w:color w:val="000000" w:themeColor="text1"/>
          <w:sz w:val="24"/>
          <w:szCs w:val="24"/>
        </w:rPr>
        <w:t xml:space="preserve">perkančioji organizacija pati </w:t>
      </w:r>
      <w:r w:rsidR="7EC19B76" w:rsidRPr="007935EC">
        <w:rPr>
          <w:rFonts w:ascii="Times New Roman" w:eastAsia="Arial" w:hAnsi="Times New Roman" w:cs="Times New Roman"/>
          <w:color w:val="000000" w:themeColor="text1"/>
          <w:sz w:val="24"/>
          <w:szCs w:val="24"/>
        </w:rPr>
        <w:t xml:space="preserve">turi sumokėti PVM į valstybės biudžetą už įsigytą </w:t>
      </w:r>
      <w:r w:rsidR="00166315" w:rsidRPr="007935EC">
        <w:rPr>
          <w:rFonts w:ascii="Times New Roman" w:eastAsia="Arial" w:hAnsi="Times New Roman" w:cs="Times New Roman"/>
          <w:color w:val="000000" w:themeColor="text1"/>
          <w:sz w:val="24"/>
          <w:szCs w:val="24"/>
        </w:rPr>
        <w:t>p</w:t>
      </w:r>
      <w:r w:rsidR="7EC19B76" w:rsidRPr="007935EC">
        <w:rPr>
          <w:rFonts w:ascii="Times New Roman" w:eastAsia="Arial" w:hAnsi="Times New Roman" w:cs="Times New Roman"/>
          <w:color w:val="000000" w:themeColor="text1"/>
          <w:sz w:val="24"/>
          <w:szCs w:val="24"/>
        </w:rPr>
        <w:t xml:space="preserve">irkimo objektą, šis mokestis įskaičiuojamas į pasiūlymo kainą (jeigu </w:t>
      </w:r>
      <w:r w:rsidR="00E46A59" w:rsidRPr="007935EC">
        <w:rPr>
          <w:rFonts w:ascii="Times New Roman" w:eastAsia="Arial" w:hAnsi="Times New Roman" w:cs="Times New Roman"/>
          <w:color w:val="000000" w:themeColor="text1"/>
          <w:sz w:val="24"/>
          <w:szCs w:val="24"/>
        </w:rPr>
        <w:t xml:space="preserve">tiekėjas </w:t>
      </w:r>
      <w:r w:rsidR="7EC19B76" w:rsidRPr="007935EC">
        <w:rPr>
          <w:rFonts w:ascii="Times New Roman" w:eastAsia="Arial" w:hAnsi="Times New Roman" w:cs="Times New Roman"/>
          <w:color w:val="000000" w:themeColor="text1"/>
          <w:sz w:val="24"/>
          <w:szCs w:val="24"/>
        </w:rPr>
        <w:t xml:space="preserve">jo neįskaičiavo pateikiant </w:t>
      </w:r>
      <w:r w:rsidR="00E46A59" w:rsidRPr="007935EC">
        <w:rPr>
          <w:rFonts w:ascii="Times New Roman" w:eastAsia="Arial" w:hAnsi="Times New Roman" w:cs="Times New Roman"/>
          <w:color w:val="000000" w:themeColor="text1"/>
          <w:sz w:val="24"/>
          <w:szCs w:val="24"/>
        </w:rPr>
        <w:t>p</w:t>
      </w:r>
      <w:r w:rsidR="7EC19B76" w:rsidRPr="007935EC">
        <w:rPr>
          <w:rFonts w:ascii="Times New Roman" w:eastAsia="Arial" w:hAnsi="Times New Roman" w:cs="Times New Roman"/>
          <w:color w:val="000000" w:themeColor="text1"/>
          <w:sz w:val="24"/>
          <w:szCs w:val="24"/>
        </w:rPr>
        <w:t xml:space="preserve">asiūlymą, </w:t>
      </w:r>
      <w:r w:rsidR="00760759" w:rsidRPr="007935EC">
        <w:rPr>
          <w:rFonts w:ascii="Times New Roman" w:eastAsia="Arial" w:hAnsi="Times New Roman" w:cs="Times New Roman"/>
          <w:color w:val="000000" w:themeColor="text1"/>
          <w:sz w:val="24"/>
          <w:szCs w:val="24"/>
        </w:rPr>
        <w:t xml:space="preserve">pasiūlymų </w:t>
      </w:r>
      <w:r w:rsidR="7EC19B76" w:rsidRPr="007935EC">
        <w:rPr>
          <w:rFonts w:ascii="Times New Roman" w:eastAsia="Arial" w:hAnsi="Times New Roman" w:cs="Times New Roman"/>
          <w:color w:val="000000" w:themeColor="text1"/>
          <w:sz w:val="24"/>
          <w:szCs w:val="24"/>
        </w:rPr>
        <w:t>palyginimo tikslais įskaičiuoja</w:t>
      </w:r>
      <w:r w:rsidR="00A35512" w:rsidRPr="007935EC">
        <w:rPr>
          <w:rFonts w:ascii="Times New Roman" w:eastAsia="Arial" w:hAnsi="Times New Roman" w:cs="Times New Roman"/>
          <w:color w:val="000000" w:themeColor="text1"/>
          <w:sz w:val="24"/>
          <w:szCs w:val="24"/>
        </w:rPr>
        <w:t xml:space="preserve"> </w:t>
      </w:r>
      <w:r w:rsidR="00E042A5" w:rsidRPr="007935EC">
        <w:rPr>
          <w:rFonts w:ascii="Times New Roman" w:eastAsia="Arial" w:hAnsi="Times New Roman" w:cs="Times New Roman"/>
          <w:color w:val="000000" w:themeColor="text1"/>
          <w:sz w:val="24"/>
          <w:szCs w:val="24"/>
        </w:rPr>
        <w:t>pati perkančioji organizacija</w:t>
      </w:r>
      <w:r w:rsidR="7EC19B76" w:rsidRPr="007935EC">
        <w:rPr>
          <w:rFonts w:ascii="Times New Roman" w:eastAsia="Arial" w:hAnsi="Times New Roman" w:cs="Times New Roman"/>
          <w:color w:val="000000" w:themeColor="text1"/>
          <w:sz w:val="24"/>
          <w:szCs w:val="24"/>
        </w:rPr>
        <w:t xml:space="preserve">). Į </w:t>
      </w:r>
      <w:r w:rsidR="007177AD" w:rsidRPr="007935EC">
        <w:rPr>
          <w:rFonts w:ascii="Times New Roman" w:eastAsia="Arial" w:hAnsi="Times New Roman" w:cs="Times New Roman"/>
          <w:color w:val="000000" w:themeColor="text1"/>
          <w:sz w:val="24"/>
          <w:szCs w:val="24"/>
        </w:rPr>
        <w:t>p</w:t>
      </w:r>
      <w:r w:rsidR="7EC19B76" w:rsidRPr="007935EC">
        <w:rPr>
          <w:rFonts w:ascii="Times New Roman" w:eastAsia="Arial" w:hAnsi="Times New Roman" w:cs="Times New Roman"/>
          <w:color w:val="000000" w:themeColor="text1"/>
          <w:sz w:val="24"/>
          <w:szCs w:val="24"/>
        </w:rPr>
        <w:t>asiūlymo kainą privalo būti įskaičiuoti visi mokesčiai bei visos</w:t>
      </w:r>
      <w:r w:rsidR="7EC19B76" w:rsidRPr="007935EC">
        <w:rPr>
          <w:rFonts w:ascii="Times New Roman" w:eastAsia="Arial" w:hAnsi="Times New Roman" w:cs="Times New Roman"/>
          <w:b/>
          <w:bCs/>
          <w:color w:val="000000" w:themeColor="text1"/>
          <w:sz w:val="24"/>
          <w:szCs w:val="24"/>
        </w:rPr>
        <w:t xml:space="preserve"> </w:t>
      </w:r>
      <w:r w:rsidR="7EC19B76" w:rsidRPr="007935EC">
        <w:rPr>
          <w:rFonts w:ascii="Times New Roman" w:eastAsia="Arial" w:hAnsi="Times New Roman" w:cs="Times New Roman"/>
          <w:color w:val="000000" w:themeColor="text1"/>
          <w:sz w:val="24"/>
          <w:szCs w:val="24"/>
        </w:rPr>
        <w:t xml:space="preserve">kitos </w:t>
      </w:r>
      <w:r w:rsidR="007177AD" w:rsidRPr="007935EC">
        <w:rPr>
          <w:rFonts w:ascii="Times New Roman" w:eastAsia="Arial" w:hAnsi="Times New Roman" w:cs="Times New Roman"/>
          <w:color w:val="000000" w:themeColor="text1"/>
          <w:sz w:val="24"/>
          <w:szCs w:val="24"/>
        </w:rPr>
        <w:t xml:space="preserve">tiekėjo </w:t>
      </w:r>
      <w:r w:rsidR="7EC19B76" w:rsidRPr="007935EC">
        <w:rPr>
          <w:rFonts w:ascii="Times New Roman" w:eastAsia="Arial" w:hAnsi="Times New Roman" w:cs="Times New Roman"/>
          <w:color w:val="000000" w:themeColor="text1"/>
          <w:sz w:val="24"/>
          <w:szCs w:val="24"/>
        </w:rPr>
        <w:t xml:space="preserve">patirtos ir (ar) galimos patirti tiesioginės ir netiesioginės išlaidos ir mokesčiai, susiję su </w:t>
      </w:r>
      <w:r w:rsidR="000D58ED" w:rsidRPr="007935EC">
        <w:rPr>
          <w:rFonts w:ascii="Times New Roman" w:eastAsia="Arial" w:hAnsi="Times New Roman" w:cs="Times New Roman"/>
          <w:color w:val="000000" w:themeColor="text1"/>
          <w:sz w:val="24"/>
          <w:szCs w:val="24"/>
        </w:rPr>
        <w:t>p</w:t>
      </w:r>
      <w:r w:rsidR="009B5F5B" w:rsidRPr="007935EC">
        <w:rPr>
          <w:rFonts w:ascii="Times New Roman" w:eastAsia="Arial" w:hAnsi="Times New Roman" w:cs="Times New Roman"/>
          <w:color w:val="000000" w:themeColor="text1"/>
          <w:sz w:val="24"/>
          <w:szCs w:val="24"/>
        </w:rPr>
        <w:t xml:space="preserve">irkimo objektu </w:t>
      </w:r>
      <w:r w:rsidR="7EC19B76" w:rsidRPr="007935EC">
        <w:rPr>
          <w:rFonts w:ascii="Times New Roman" w:eastAsia="Arial" w:hAnsi="Times New Roman" w:cs="Times New Roman"/>
          <w:color w:val="000000" w:themeColor="text1"/>
          <w:sz w:val="24"/>
          <w:szCs w:val="24"/>
        </w:rPr>
        <w:t xml:space="preserve">(išskyrus tuos atvejus, kai </w:t>
      </w:r>
      <w:r w:rsidR="004B3CF1" w:rsidRPr="007935EC">
        <w:rPr>
          <w:rFonts w:ascii="Times New Roman" w:eastAsia="Arial" w:hAnsi="Times New Roman" w:cs="Times New Roman"/>
          <w:color w:val="000000" w:themeColor="text1"/>
          <w:sz w:val="24"/>
          <w:szCs w:val="24"/>
        </w:rPr>
        <w:t>p</w:t>
      </w:r>
      <w:r w:rsidR="7EC19B76" w:rsidRPr="007935EC">
        <w:rPr>
          <w:rFonts w:ascii="Times New Roman" w:eastAsia="Arial" w:hAnsi="Times New Roman" w:cs="Times New Roman"/>
          <w:color w:val="000000" w:themeColor="text1"/>
          <w:sz w:val="24"/>
          <w:szCs w:val="24"/>
        </w:rPr>
        <w:t xml:space="preserve">irkimo dokumentuose aiškiai nurodyta, kad tam tikros konkrečios išlaidos neturi būti įskaičiuotos į </w:t>
      </w:r>
      <w:r w:rsidR="004B3CF1" w:rsidRPr="007935EC">
        <w:rPr>
          <w:rFonts w:ascii="Times New Roman" w:eastAsia="Arial" w:hAnsi="Times New Roman" w:cs="Times New Roman"/>
          <w:color w:val="000000" w:themeColor="text1"/>
          <w:sz w:val="24"/>
          <w:szCs w:val="24"/>
        </w:rPr>
        <w:t>s</w:t>
      </w:r>
      <w:r w:rsidR="7EC19B76" w:rsidRPr="007935EC">
        <w:rPr>
          <w:rFonts w:ascii="Times New Roman" w:eastAsia="Arial" w:hAnsi="Times New Roman" w:cs="Times New Roman"/>
          <w:color w:val="000000" w:themeColor="text1"/>
          <w:sz w:val="24"/>
          <w:szCs w:val="24"/>
        </w:rPr>
        <w:t>utarties kainą).</w:t>
      </w:r>
    </w:p>
    <w:p w14:paraId="6CC059B2" w14:textId="3AD49613" w:rsidR="006D0AB0" w:rsidRPr="007935EC" w:rsidRDefault="00970704" w:rsidP="00ED4A1C">
      <w:pPr>
        <w:pStyle w:val="Sraopastraipa"/>
        <w:spacing w:after="0" w:line="240" w:lineRule="auto"/>
        <w:ind w:left="0" w:firstLine="697"/>
        <w:jc w:val="both"/>
        <w:rPr>
          <w:rFonts w:ascii="Times New Roman" w:eastAsia="Arial" w:hAnsi="Times New Roman" w:cs="Times New Roman"/>
          <w:color w:val="7030A0"/>
          <w:sz w:val="24"/>
          <w:szCs w:val="24"/>
        </w:rPr>
      </w:pPr>
      <w:r w:rsidRPr="007935EC">
        <w:rPr>
          <w:rFonts w:ascii="Times New Roman" w:hAnsi="Times New Roman" w:cs="Times New Roman"/>
          <w:sz w:val="24"/>
          <w:szCs w:val="24"/>
        </w:rPr>
        <w:t>11.</w:t>
      </w:r>
      <w:r w:rsidR="00990645" w:rsidRPr="007935EC">
        <w:rPr>
          <w:rFonts w:ascii="Times New Roman" w:hAnsi="Times New Roman" w:cs="Times New Roman"/>
          <w:sz w:val="24"/>
          <w:szCs w:val="24"/>
        </w:rPr>
        <w:t>5</w:t>
      </w:r>
      <w:r w:rsidRPr="007935EC">
        <w:rPr>
          <w:rFonts w:ascii="Times New Roman" w:hAnsi="Times New Roman" w:cs="Times New Roman"/>
          <w:sz w:val="24"/>
          <w:szCs w:val="24"/>
        </w:rPr>
        <w:t xml:space="preserve">. </w:t>
      </w:r>
      <w:r w:rsidR="45C11337" w:rsidRPr="007935EC">
        <w:rPr>
          <w:rFonts w:ascii="Times New Roman" w:hAnsi="Times New Roman" w:cs="Times New Roman"/>
          <w:sz w:val="24"/>
          <w:szCs w:val="24"/>
        </w:rPr>
        <w:t xml:space="preserve">Pasiūlymas galioja jame </w:t>
      </w:r>
      <w:r w:rsidR="004B3CF1" w:rsidRPr="007935EC">
        <w:rPr>
          <w:rFonts w:ascii="Times New Roman" w:hAnsi="Times New Roman" w:cs="Times New Roman"/>
          <w:sz w:val="24"/>
          <w:szCs w:val="24"/>
        </w:rPr>
        <w:t xml:space="preserve">tiekėjo </w:t>
      </w:r>
      <w:r w:rsidR="45C11337" w:rsidRPr="007935EC">
        <w:rPr>
          <w:rFonts w:ascii="Times New Roman" w:hAnsi="Times New Roman" w:cs="Times New Roman"/>
          <w:sz w:val="24"/>
          <w:szCs w:val="24"/>
        </w:rPr>
        <w:t>nurodytą laiką, tačiau ne trumpiau nei numatyta</w:t>
      </w:r>
      <w:r w:rsidR="005A7D9C" w:rsidRPr="007935EC">
        <w:rPr>
          <w:rFonts w:ascii="Times New Roman" w:hAnsi="Times New Roman" w:cs="Times New Roman"/>
          <w:sz w:val="24"/>
          <w:szCs w:val="24"/>
        </w:rPr>
        <w:t xml:space="preserve"> specialiosiose pirkimo sąlygose</w:t>
      </w:r>
      <w:r w:rsidR="45C11337" w:rsidRPr="007935EC">
        <w:rPr>
          <w:rFonts w:ascii="Times New Roman" w:hAnsi="Times New Roman" w:cs="Times New Roman"/>
          <w:sz w:val="24"/>
          <w:szCs w:val="24"/>
        </w:rPr>
        <w:t xml:space="preserve">. Jeigu </w:t>
      </w:r>
      <w:r w:rsidR="007D147E" w:rsidRPr="007935EC">
        <w:rPr>
          <w:rFonts w:ascii="Times New Roman" w:hAnsi="Times New Roman" w:cs="Times New Roman"/>
          <w:sz w:val="24"/>
          <w:szCs w:val="24"/>
        </w:rPr>
        <w:t>p</w:t>
      </w:r>
      <w:r w:rsidR="45C11337" w:rsidRPr="007935EC">
        <w:rPr>
          <w:rFonts w:ascii="Times New Roman" w:hAnsi="Times New Roman" w:cs="Times New Roman"/>
          <w:sz w:val="24"/>
          <w:szCs w:val="24"/>
        </w:rPr>
        <w:t xml:space="preserve">asiūlyme nenurodytas jo galiojimo laikas, laikoma, kad </w:t>
      </w:r>
      <w:r w:rsidR="0055117F" w:rsidRPr="007935EC">
        <w:rPr>
          <w:rFonts w:ascii="Times New Roman" w:hAnsi="Times New Roman" w:cs="Times New Roman"/>
          <w:sz w:val="24"/>
          <w:szCs w:val="24"/>
        </w:rPr>
        <w:t>p</w:t>
      </w:r>
      <w:r w:rsidR="45C11337" w:rsidRPr="007935EC">
        <w:rPr>
          <w:rFonts w:ascii="Times New Roman" w:hAnsi="Times New Roman" w:cs="Times New Roman"/>
          <w:sz w:val="24"/>
          <w:szCs w:val="24"/>
        </w:rPr>
        <w:t>asiūlymas galioja tiek, kiek numatyta</w:t>
      </w:r>
      <w:r w:rsidR="0055117F" w:rsidRPr="007935EC">
        <w:rPr>
          <w:rFonts w:ascii="Times New Roman" w:hAnsi="Times New Roman" w:cs="Times New Roman"/>
          <w:sz w:val="24"/>
          <w:szCs w:val="24"/>
        </w:rPr>
        <w:t xml:space="preserve"> specialiosiose pirkimo sąlygose</w:t>
      </w:r>
      <w:r w:rsidR="45C11337" w:rsidRPr="007935EC">
        <w:rPr>
          <w:rFonts w:ascii="Times New Roman" w:hAnsi="Times New Roman" w:cs="Times New Roman"/>
          <w:sz w:val="24"/>
          <w:szCs w:val="24"/>
        </w:rPr>
        <w:t>.</w:t>
      </w:r>
    </w:p>
    <w:p w14:paraId="2A3DF0B6" w14:textId="0DF2CC55" w:rsidR="006D0AB0" w:rsidRPr="007935EC" w:rsidRDefault="00970704" w:rsidP="00ED4A1C">
      <w:pPr>
        <w:pStyle w:val="Sraopastraipa"/>
        <w:spacing w:after="0" w:line="240" w:lineRule="auto"/>
        <w:ind w:left="0" w:firstLine="709"/>
        <w:jc w:val="both"/>
        <w:rPr>
          <w:rFonts w:ascii="Times New Roman" w:hAnsi="Times New Roman" w:cs="Times New Roman"/>
          <w:color w:val="7030A0"/>
          <w:sz w:val="24"/>
          <w:szCs w:val="24"/>
        </w:rPr>
      </w:pPr>
      <w:r w:rsidRPr="007935EC">
        <w:rPr>
          <w:rFonts w:ascii="Times New Roman" w:hAnsi="Times New Roman" w:cs="Times New Roman"/>
          <w:sz w:val="24"/>
          <w:szCs w:val="24"/>
        </w:rPr>
        <w:t>11.</w:t>
      </w:r>
      <w:r w:rsidR="00990645" w:rsidRPr="007935EC">
        <w:rPr>
          <w:rFonts w:ascii="Times New Roman" w:hAnsi="Times New Roman" w:cs="Times New Roman"/>
          <w:sz w:val="24"/>
          <w:szCs w:val="24"/>
        </w:rPr>
        <w:t>6</w:t>
      </w:r>
      <w:r w:rsidRPr="007935EC">
        <w:rPr>
          <w:rFonts w:ascii="Times New Roman" w:hAnsi="Times New Roman" w:cs="Times New Roman"/>
          <w:sz w:val="24"/>
          <w:szCs w:val="24"/>
        </w:rPr>
        <w:t xml:space="preserve">. </w:t>
      </w:r>
      <w:r w:rsidR="003C1CC0" w:rsidRPr="007935EC">
        <w:rPr>
          <w:rFonts w:ascii="Times New Roman" w:hAnsi="Times New Roman" w:cs="Times New Roman"/>
          <w:sz w:val="24"/>
          <w:szCs w:val="24"/>
        </w:rPr>
        <w:t xml:space="preserve">Perkančioji organizacija </w:t>
      </w:r>
      <w:r w:rsidR="45C11337" w:rsidRPr="007935EC">
        <w:rPr>
          <w:rFonts w:ascii="Times New Roman" w:hAnsi="Times New Roman" w:cs="Times New Roman"/>
          <w:sz w:val="24"/>
          <w:szCs w:val="24"/>
        </w:rPr>
        <w:t xml:space="preserve">turi teisę prašyti, kad </w:t>
      </w:r>
      <w:r w:rsidR="00601489" w:rsidRPr="007935EC">
        <w:rPr>
          <w:rFonts w:ascii="Times New Roman" w:hAnsi="Times New Roman" w:cs="Times New Roman"/>
          <w:sz w:val="24"/>
          <w:szCs w:val="24"/>
        </w:rPr>
        <w:t xml:space="preserve">tiekėjai </w:t>
      </w:r>
      <w:r w:rsidR="45C11337" w:rsidRPr="007935EC">
        <w:rPr>
          <w:rFonts w:ascii="Times New Roman" w:hAnsi="Times New Roman" w:cs="Times New Roman"/>
          <w:sz w:val="24"/>
          <w:szCs w:val="24"/>
        </w:rPr>
        <w:t xml:space="preserve">pratęstų </w:t>
      </w:r>
      <w:r w:rsidR="00601489" w:rsidRPr="007935EC">
        <w:rPr>
          <w:rFonts w:ascii="Times New Roman" w:hAnsi="Times New Roman" w:cs="Times New Roman"/>
          <w:sz w:val="24"/>
          <w:szCs w:val="24"/>
        </w:rPr>
        <w:t>p</w:t>
      </w:r>
      <w:r w:rsidR="45C11337" w:rsidRPr="007935EC">
        <w:rPr>
          <w:rFonts w:ascii="Times New Roman" w:hAnsi="Times New Roman" w:cs="Times New Roman"/>
          <w:sz w:val="24"/>
          <w:szCs w:val="24"/>
        </w:rPr>
        <w:t xml:space="preserve">asiūlymų galiojimą iki konkrečiai nurodyto termino. </w:t>
      </w:r>
    </w:p>
    <w:p w14:paraId="25483116" w14:textId="3523F10B" w:rsidR="006D0AB0" w:rsidRPr="007935EC" w:rsidRDefault="00970704" w:rsidP="00ED4A1C">
      <w:pPr>
        <w:pStyle w:val="Sraopastraipa"/>
        <w:spacing w:after="0" w:line="240" w:lineRule="auto"/>
        <w:ind w:left="0" w:firstLine="697"/>
        <w:jc w:val="both"/>
        <w:rPr>
          <w:rFonts w:ascii="Times New Roman" w:eastAsia="Arial" w:hAnsi="Times New Roman" w:cs="Times New Roman"/>
          <w:sz w:val="24"/>
          <w:szCs w:val="24"/>
        </w:rPr>
      </w:pPr>
      <w:r w:rsidRPr="007935EC">
        <w:rPr>
          <w:rFonts w:ascii="Times New Roman" w:eastAsia="Arial" w:hAnsi="Times New Roman" w:cs="Times New Roman"/>
          <w:sz w:val="24"/>
          <w:szCs w:val="24"/>
        </w:rPr>
        <w:t>11.</w:t>
      </w:r>
      <w:r w:rsidR="00990645" w:rsidRPr="007935EC">
        <w:rPr>
          <w:rFonts w:ascii="Times New Roman" w:eastAsia="Arial" w:hAnsi="Times New Roman" w:cs="Times New Roman"/>
          <w:sz w:val="24"/>
          <w:szCs w:val="24"/>
        </w:rPr>
        <w:t>7</w:t>
      </w:r>
      <w:r w:rsidRPr="007935EC">
        <w:rPr>
          <w:rFonts w:ascii="Times New Roman" w:eastAsia="Arial" w:hAnsi="Times New Roman" w:cs="Times New Roman"/>
          <w:sz w:val="24"/>
          <w:szCs w:val="24"/>
        </w:rPr>
        <w:t xml:space="preserve">. </w:t>
      </w:r>
      <w:r w:rsidR="45C11337" w:rsidRPr="007935EC">
        <w:rPr>
          <w:rFonts w:ascii="Times New Roman" w:eastAsia="Arial" w:hAnsi="Times New Roman" w:cs="Times New Roman"/>
          <w:sz w:val="24"/>
          <w:szCs w:val="24"/>
        </w:rPr>
        <w:t xml:space="preserve">Kol nesibaigė </w:t>
      </w:r>
      <w:r w:rsidR="000340D0" w:rsidRPr="007935EC">
        <w:rPr>
          <w:rFonts w:ascii="Times New Roman" w:eastAsia="Arial" w:hAnsi="Times New Roman" w:cs="Times New Roman"/>
          <w:sz w:val="24"/>
          <w:szCs w:val="24"/>
        </w:rPr>
        <w:t>p</w:t>
      </w:r>
      <w:r w:rsidR="45C11337" w:rsidRPr="007935EC">
        <w:rPr>
          <w:rFonts w:ascii="Times New Roman" w:eastAsia="Arial" w:hAnsi="Times New Roman" w:cs="Times New Roman"/>
          <w:sz w:val="24"/>
          <w:szCs w:val="24"/>
        </w:rPr>
        <w:t xml:space="preserve">asiūlymų pateikimo terminas, </w:t>
      </w:r>
      <w:r w:rsidR="000340D0" w:rsidRPr="007935EC">
        <w:rPr>
          <w:rFonts w:ascii="Times New Roman" w:eastAsia="Arial" w:hAnsi="Times New Roman" w:cs="Times New Roman"/>
          <w:sz w:val="24"/>
          <w:szCs w:val="24"/>
        </w:rPr>
        <w:t xml:space="preserve">tiekėjas </w:t>
      </w:r>
      <w:r w:rsidR="45C11337" w:rsidRPr="007935EC">
        <w:rPr>
          <w:rFonts w:ascii="Times New Roman" w:eastAsia="Arial" w:hAnsi="Times New Roman" w:cs="Times New Roman"/>
          <w:sz w:val="24"/>
          <w:szCs w:val="24"/>
        </w:rPr>
        <w:t xml:space="preserve">turi teisę CVP IS priemonėmis pakeisti arba atšaukti savo </w:t>
      </w:r>
      <w:r w:rsidR="00D44315" w:rsidRPr="007935EC">
        <w:rPr>
          <w:rFonts w:ascii="Times New Roman" w:eastAsia="Arial" w:hAnsi="Times New Roman" w:cs="Times New Roman"/>
          <w:sz w:val="24"/>
          <w:szCs w:val="24"/>
        </w:rPr>
        <w:t>p</w:t>
      </w:r>
      <w:r w:rsidR="45C11337" w:rsidRPr="007935EC">
        <w:rPr>
          <w:rFonts w:ascii="Times New Roman" w:eastAsia="Arial" w:hAnsi="Times New Roman" w:cs="Times New Roman"/>
          <w:sz w:val="24"/>
          <w:szCs w:val="24"/>
        </w:rPr>
        <w:t xml:space="preserve">asiūlymą, neprarasdamas teisės į </w:t>
      </w:r>
      <w:r w:rsidR="00D44315" w:rsidRPr="007935EC">
        <w:rPr>
          <w:rFonts w:ascii="Times New Roman" w:eastAsia="Arial" w:hAnsi="Times New Roman" w:cs="Times New Roman"/>
          <w:sz w:val="24"/>
          <w:szCs w:val="24"/>
        </w:rPr>
        <w:t>p</w:t>
      </w:r>
      <w:r w:rsidR="45C11337" w:rsidRPr="007935EC">
        <w:rPr>
          <w:rFonts w:ascii="Times New Roman" w:eastAsia="Arial" w:hAnsi="Times New Roman" w:cs="Times New Roman"/>
          <w:sz w:val="24"/>
          <w:szCs w:val="24"/>
        </w:rPr>
        <w:t xml:space="preserve">asiūlymo galiojimo užtikrinimą (jei toks užtikrinimas yra reikalaujamas). Norėdamas vėl pateikti atšauktą </w:t>
      </w:r>
      <w:r w:rsidR="00E70077" w:rsidRPr="007935EC">
        <w:rPr>
          <w:rFonts w:ascii="Times New Roman" w:eastAsia="Arial" w:hAnsi="Times New Roman" w:cs="Times New Roman"/>
          <w:sz w:val="24"/>
          <w:szCs w:val="24"/>
        </w:rPr>
        <w:t>i</w:t>
      </w:r>
      <w:r w:rsidR="45C11337" w:rsidRPr="007935EC">
        <w:rPr>
          <w:rFonts w:ascii="Times New Roman" w:eastAsia="Arial" w:hAnsi="Times New Roman" w:cs="Times New Roman"/>
          <w:sz w:val="24"/>
          <w:szCs w:val="24"/>
        </w:rPr>
        <w:t xml:space="preserve">r pakeistą </w:t>
      </w:r>
      <w:r w:rsidR="00E70077" w:rsidRPr="007935EC">
        <w:rPr>
          <w:rFonts w:ascii="Times New Roman" w:eastAsia="Arial" w:hAnsi="Times New Roman" w:cs="Times New Roman"/>
          <w:sz w:val="24"/>
          <w:szCs w:val="24"/>
        </w:rPr>
        <w:t>p</w:t>
      </w:r>
      <w:r w:rsidR="45C11337" w:rsidRPr="007935EC">
        <w:rPr>
          <w:rFonts w:ascii="Times New Roman" w:eastAsia="Arial" w:hAnsi="Times New Roman" w:cs="Times New Roman"/>
          <w:sz w:val="24"/>
          <w:szCs w:val="24"/>
        </w:rPr>
        <w:t xml:space="preserve">asiūlymą, </w:t>
      </w:r>
      <w:r w:rsidR="00B01817" w:rsidRPr="007935EC">
        <w:rPr>
          <w:rFonts w:ascii="Times New Roman" w:eastAsia="Arial" w:hAnsi="Times New Roman" w:cs="Times New Roman"/>
          <w:sz w:val="24"/>
          <w:szCs w:val="24"/>
        </w:rPr>
        <w:t xml:space="preserve">tiekėjas </w:t>
      </w:r>
      <w:r w:rsidR="45C11337" w:rsidRPr="007935EC">
        <w:rPr>
          <w:rFonts w:ascii="Times New Roman" w:eastAsia="Arial" w:hAnsi="Times New Roman" w:cs="Times New Roman"/>
          <w:sz w:val="24"/>
          <w:szCs w:val="24"/>
        </w:rPr>
        <w:t xml:space="preserve">turi jį pateikti iš naujo. Po </w:t>
      </w:r>
      <w:r w:rsidR="00991471" w:rsidRPr="007935EC">
        <w:rPr>
          <w:rFonts w:ascii="Times New Roman" w:eastAsia="Arial" w:hAnsi="Times New Roman" w:cs="Times New Roman"/>
          <w:sz w:val="24"/>
          <w:szCs w:val="24"/>
        </w:rPr>
        <w:t>p</w:t>
      </w:r>
      <w:r w:rsidR="45C11337" w:rsidRPr="007935EC">
        <w:rPr>
          <w:rFonts w:ascii="Times New Roman" w:eastAsia="Arial" w:hAnsi="Times New Roman" w:cs="Times New Roman"/>
          <w:sz w:val="24"/>
          <w:szCs w:val="24"/>
        </w:rPr>
        <w:t>asiūlymų pateikimo termino pabaigos</w:t>
      </w:r>
      <w:r w:rsidR="00991471" w:rsidRPr="007935EC">
        <w:rPr>
          <w:rFonts w:ascii="Times New Roman" w:eastAsia="Arial" w:hAnsi="Times New Roman" w:cs="Times New Roman"/>
          <w:sz w:val="24"/>
          <w:szCs w:val="24"/>
        </w:rPr>
        <w:t xml:space="preserve"> tiekėjas </w:t>
      </w:r>
      <w:r w:rsidR="00B17889" w:rsidRPr="007935EC">
        <w:rPr>
          <w:rFonts w:ascii="Times New Roman" w:eastAsia="Arial" w:hAnsi="Times New Roman" w:cs="Times New Roman"/>
          <w:sz w:val="24"/>
          <w:szCs w:val="24"/>
        </w:rPr>
        <w:t>negali nei atsiimti (atšaukti), nei pakeisti jau pateikto savo pasiūlymo</w:t>
      </w:r>
      <w:r w:rsidR="45C11337" w:rsidRPr="007935EC">
        <w:rPr>
          <w:rFonts w:ascii="Times New Roman" w:eastAsia="Arial" w:hAnsi="Times New Roman" w:cs="Times New Roman"/>
          <w:sz w:val="24"/>
          <w:szCs w:val="24"/>
        </w:rPr>
        <w:t xml:space="preserve">. </w:t>
      </w:r>
    </w:p>
    <w:p w14:paraId="08420E8D" w14:textId="3648AB0F" w:rsidR="00FC44C8" w:rsidRPr="007935EC" w:rsidRDefault="00FC44C8" w:rsidP="00ED4A1C">
      <w:pPr>
        <w:pStyle w:val="Sraopastraipa"/>
        <w:spacing w:line="240" w:lineRule="auto"/>
        <w:ind w:left="0" w:firstLine="709"/>
        <w:jc w:val="both"/>
        <w:rPr>
          <w:rFonts w:ascii="Times New Roman" w:hAnsi="Times New Roman" w:cs="Times New Roman"/>
          <w:sz w:val="24"/>
          <w:szCs w:val="24"/>
        </w:rPr>
      </w:pPr>
      <w:r w:rsidRPr="007935EC">
        <w:rPr>
          <w:rFonts w:ascii="Times New Roman" w:eastAsia="Arial" w:hAnsi="Times New Roman" w:cs="Times New Roman"/>
          <w:sz w:val="24"/>
          <w:szCs w:val="24"/>
        </w:rPr>
        <w:t xml:space="preserve">11.8. </w:t>
      </w:r>
      <w:r w:rsidRPr="007935EC">
        <w:rPr>
          <w:rFonts w:ascii="Times New Roman" w:hAnsi="Times New Roman" w:cs="Times New Roman"/>
          <w:sz w:val="24"/>
          <w:szCs w:val="24"/>
        </w:rPr>
        <w:t>Pasiūlyme kaina nurodoma eurais</w:t>
      </w:r>
      <w:r w:rsidRPr="007935EC">
        <w:rPr>
          <w:rFonts w:ascii="Times New Roman" w:eastAsia="Calibri" w:hAnsi="Times New Roman" w:cs="Times New Roman"/>
          <w:sz w:val="24"/>
          <w:szCs w:val="24"/>
        </w:rPr>
        <w:t>.</w:t>
      </w:r>
      <w:r w:rsidRPr="007935EC">
        <w:rPr>
          <w:rFonts w:ascii="Times New Roman" w:hAnsi="Times New Roman" w:cs="Times New Roman"/>
          <w:sz w:val="24"/>
          <w:szCs w:val="24"/>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935EC" w:rsidRDefault="00E244CC" w:rsidP="00ED4A1C">
      <w:pPr>
        <w:pStyle w:val="Sraopastraipa"/>
        <w:spacing w:line="240" w:lineRule="auto"/>
        <w:ind w:left="0" w:firstLine="709"/>
        <w:jc w:val="both"/>
        <w:rPr>
          <w:rFonts w:ascii="Times New Roman" w:hAnsi="Times New Roman" w:cs="Times New Roman"/>
          <w:sz w:val="24"/>
          <w:szCs w:val="24"/>
        </w:rPr>
      </w:pPr>
      <w:r w:rsidRPr="007935EC">
        <w:rPr>
          <w:rFonts w:ascii="Times New Roman" w:hAnsi="Times New Roman" w:cs="Times New Roman"/>
          <w:sz w:val="24"/>
          <w:szCs w:val="24"/>
        </w:rPr>
        <w:t xml:space="preserve">11.9. </w:t>
      </w:r>
      <w:r w:rsidR="00C25F4C" w:rsidRPr="007935EC">
        <w:rPr>
          <w:rFonts w:ascii="Times New Roman" w:hAnsi="Times New Roman" w:cs="Times New Roman"/>
          <w:sz w:val="24"/>
          <w:szCs w:val="24"/>
        </w:rPr>
        <w:t xml:space="preserve">Jei specialiosiose pirkimo sąlygose nenurodyta kitaip, pasiūlymas turi būti parengtas lietuvių arba anglų kalba. Jei su pasiūlymu pateikiami dokumentai </w:t>
      </w:r>
      <w:r w:rsidR="00C25F4C" w:rsidRPr="007935EC">
        <w:rPr>
          <w:rFonts w:ascii="Times New Roman" w:eastAsia="Calibri" w:hAnsi="Times New Roman" w:cs="Times New Roman"/>
          <w:sz w:val="24"/>
          <w:szCs w:val="24"/>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7935EC" w:rsidRDefault="00D87269" w:rsidP="00C42678">
      <w:pPr>
        <w:pStyle w:val="paragrafesrasas2lygis"/>
        <w:spacing w:after="0" w:line="300" w:lineRule="auto"/>
        <w:jc w:val="left"/>
        <w:rPr>
          <w:rFonts w:eastAsiaTheme="minorEastAsia"/>
          <w:color w:val="7030A0"/>
          <w:sz w:val="24"/>
          <w:szCs w:val="24"/>
        </w:rPr>
      </w:pPr>
    </w:p>
    <w:p w14:paraId="6F1B656F" w14:textId="7B0F4187" w:rsidR="006D0AB0" w:rsidRPr="007935EC" w:rsidRDefault="0042545B" w:rsidP="00994BD6">
      <w:pPr>
        <w:pStyle w:val="Antrat1"/>
        <w:numPr>
          <w:ilvl w:val="0"/>
          <w:numId w:val="11"/>
        </w:numPr>
        <w:spacing w:before="0" w:after="0" w:line="300" w:lineRule="auto"/>
        <w:rPr>
          <w:rFonts w:ascii="Times New Roman" w:hAnsi="Times New Roman" w:cs="Times New Roman"/>
          <w:b/>
          <w:bCs/>
          <w:color w:val="002060"/>
          <w:sz w:val="24"/>
          <w:szCs w:val="24"/>
        </w:rPr>
      </w:pPr>
      <w:bookmarkStart w:id="38" w:name="_Toc134703660"/>
      <w:r w:rsidRPr="007935EC">
        <w:rPr>
          <w:rFonts w:ascii="Times New Roman" w:hAnsi="Times New Roman" w:cs="Times New Roman"/>
          <w:b/>
          <w:bCs/>
          <w:color w:val="002060"/>
          <w:sz w:val="24"/>
          <w:szCs w:val="24"/>
        </w:rPr>
        <w:t>Susipažinimas su pasiūlymais</w:t>
      </w:r>
      <w:bookmarkEnd w:id="38"/>
    </w:p>
    <w:p w14:paraId="7AC35460" w14:textId="77777777" w:rsidR="00914A6E" w:rsidRPr="007935EC" w:rsidRDefault="00914A6E" w:rsidP="00C42678">
      <w:pPr>
        <w:pStyle w:val="paragrafesrasas2lygis"/>
        <w:spacing w:after="0" w:line="300" w:lineRule="auto"/>
        <w:ind w:left="697"/>
        <w:jc w:val="left"/>
        <w:rPr>
          <w:sz w:val="24"/>
          <w:szCs w:val="24"/>
        </w:rPr>
      </w:pPr>
    </w:p>
    <w:p w14:paraId="5A302C16" w14:textId="0B37C246" w:rsidR="006D0AB0" w:rsidRPr="007935EC" w:rsidRDefault="006D0AB0" w:rsidP="00ED4A1C">
      <w:pPr>
        <w:pStyle w:val="paragrafesrasas2lygis"/>
        <w:numPr>
          <w:ilvl w:val="1"/>
          <w:numId w:val="11"/>
        </w:numPr>
        <w:tabs>
          <w:tab w:val="left" w:pos="1276"/>
        </w:tabs>
        <w:spacing w:after="0" w:line="240" w:lineRule="auto"/>
        <w:ind w:left="0" w:firstLine="697"/>
        <w:rPr>
          <w:sz w:val="24"/>
          <w:szCs w:val="24"/>
        </w:rPr>
      </w:pPr>
      <w:r w:rsidRPr="007935EC">
        <w:rPr>
          <w:sz w:val="24"/>
          <w:szCs w:val="24"/>
        </w:rPr>
        <w:t xml:space="preserve">Su </w:t>
      </w:r>
      <w:r w:rsidR="001C1552" w:rsidRPr="007935EC">
        <w:rPr>
          <w:sz w:val="24"/>
          <w:szCs w:val="24"/>
        </w:rPr>
        <w:t>p</w:t>
      </w:r>
      <w:r w:rsidRPr="007935EC">
        <w:rPr>
          <w:sz w:val="24"/>
          <w:szCs w:val="24"/>
        </w:rPr>
        <w:t xml:space="preserve">asiūlymais </w:t>
      </w:r>
      <w:r w:rsidR="00B21B56" w:rsidRPr="007935EC">
        <w:rPr>
          <w:sz w:val="24"/>
          <w:szCs w:val="24"/>
        </w:rPr>
        <w:t xml:space="preserve">susipažins pirkimo organizatorius arba </w:t>
      </w:r>
      <w:r w:rsidR="007671AB" w:rsidRPr="007935EC">
        <w:rPr>
          <w:sz w:val="24"/>
          <w:szCs w:val="24"/>
        </w:rPr>
        <w:t>Komisija (jei ji sudaryta)</w:t>
      </w:r>
      <w:r w:rsidR="00B21B56" w:rsidRPr="007935EC">
        <w:rPr>
          <w:sz w:val="24"/>
          <w:szCs w:val="24"/>
        </w:rPr>
        <w:t xml:space="preserve">, </w:t>
      </w:r>
      <w:r w:rsidRPr="007935EC">
        <w:rPr>
          <w:sz w:val="24"/>
          <w:szCs w:val="24"/>
        </w:rPr>
        <w:t xml:space="preserve">nedalyvaujant </w:t>
      </w:r>
      <w:r w:rsidR="007001BD" w:rsidRPr="007935EC">
        <w:rPr>
          <w:sz w:val="24"/>
          <w:szCs w:val="24"/>
        </w:rPr>
        <w:t xml:space="preserve">tiekėjams </w:t>
      </w:r>
      <w:r w:rsidR="0027732A" w:rsidRPr="007935EC">
        <w:rPr>
          <w:sz w:val="24"/>
          <w:szCs w:val="24"/>
        </w:rPr>
        <w:t xml:space="preserve">ar </w:t>
      </w:r>
      <w:r w:rsidR="00B67D21" w:rsidRPr="007935EC">
        <w:rPr>
          <w:sz w:val="24"/>
          <w:szCs w:val="24"/>
        </w:rPr>
        <w:t>jų įgaliotiems</w:t>
      </w:r>
      <w:r w:rsidRPr="007935EC">
        <w:rPr>
          <w:sz w:val="24"/>
          <w:szCs w:val="24"/>
        </w:rPr>
        <w:t xml:space="preserve"> atstovams. Posėdžio, kuriame bus susipažįstama su </w:t>
      </w:r>
      <w:r w:rsidR="00CC051B" w:rsidRPr="007935EC">
        <w:rPr>
          <w:sz w:val="24"/>
          <w:szCs w:val="24"/>
        </w:rPr>
        <w:t>p</w:t>
      </w:r>
      <w:r w:rsidRPr="007935EC">
        <w:rPr>
          <w:sz w:val="24"/>
          <w:szCs w:val="24"/>
        </w:rPr>
        <w:t xml:space="preserve">asiūlymais, data ir vieta bus nurodyta </w:t>
      </w:r>
      <w:r w:rsidR="00262F12" w:rsidRPr="007935EC">
        <w:rPr>
          <w:sz w:val="24"/>
          <w:szCs w:val="24"/>
        </w:rPr>
        <w:t>pirkimo dokumentuose</w:t>
      </w:r>
      <w:r w:rsidRPr="007935EC">
        <w:rPr>
          <w:sz w:val="24"/>
          <w:szCs w:val="24"/>
        </w:rPr>
        <w:t>.</w:t>
      </w:r>
    </w:p>
    <w:p w14:paraId="051829C7" w14:textId="1352F94E" w:rsidR="006D0AB0" w:rsidRPr="007935EC" w:rsidRDefault="003A6287" w:rsidP="00ED4A1C">
      <w:pPr>
        <w:pStyle w:val="paragrafesrasas2lygis"/>
        <w:numPr>
          <w:ilvl w:val="1"/>
          <w:numId w:val="11"/>
        </w:numPr>
        <w:tabs>
          <w:tab w:val="left" w:pos="1276"/>
        </w:tabs>
        <w:spacing w:after="0" w:line="240" w:lineRule="auto"/>
        <w:ind w:left="0" w:firstLine="697"/>
        <w:rPr>
          <w:sz w:val="24"/>
          <w:szCs w:val="24"/>
        </w:rPr>
      </w:pPr>
      <w:r w:rsidRPr="007935EC">
        <w:rPr>
          <w:color w:val="000000" w:themeColor="text1"/>
          <w:sz w:val="24"/>
          <w:szCs w:val="24"/>
        </w:rPr>
        <w:t xml:space="preserve"> </w:t>
      </w:r>
      <w:r w:rsidR="00CC051B" w:rsidRPr="007935EC">
        <w:rPr>
          <w:color w:val="000000" w:themeColor="text1"/>
          <w:sz w:val="24"/>
          <w:szCs w:val="24"/>
        </w:rPr>
        <w:t xml:space="preserve">Tiekėjo </w:t>
      </w:r>
      <w:r w:rsidR="006D0AB0" w:rsidRPr="007935EC">
        <w:rPr>
          <w:color w:val="000000" w:themeColor="text1"/>
          <w:sz w:val="24"/>
          <w:szCs w:val="24"/>
        </w:rPr>
        <w:t xml:space="preserve">teikiamas </w:t>
      </w:r>
      <w:r w:rsidR="00CC051B" w:rsidRPr="007935EC">
        <w:rPr>
          <w:color w:val="000000" w:themeColor="text1"/>
          <w:sz w:val="24"/>
          <w:szCs w:val="24"/>
        </w:rPr>
        <w:t>p</w:t>
      </w:r>
      <w:r w:rsidR="006D0AB0" w:rsidRPr="007935EC">
        <w:rPr>
          <w:color w:val="000000" w:themeColor="text1"/>
          <w:sz w:val="24"/>
          <w:szCs w:val="24"/>
        </w:rPr>
        <w:t>asiūlymas gali būti užšifruojamas.</w:t>
      </w:r>
      <w:r w:rsidR="00A35512" w:rsidRPr="007935EC">
        <w:rPr>
          <w:color w:val="000000" w:themeColor="text1"/>
          <w:sz w:val="24"/>
          <w:szCs w:val="24"/>
        </w:rPr>
        <w:t xml:space="preserve"> </w:t>
      </w:r>
    </w:p>
    <w:p w14:paraId="32898307" w14:textId="47D97A07" w:rsidR="006D2651" w:rsidRPr="007935EC" w:rsidRDefault="006D2651" w:rsidP="00ED4A1C">
      <w:pPr>
        <w:pStyle w:val="Sraopastraipa"/>
        <w:numPr>
          <w:ilvl w:val="1"/>
          <w:numId w:val="11"/>
        </w:numPr>
        <w:tabs>
          <w:tab w:val="left" w:pos="709"/>
          <w:tab w:val="left" w:pos="1276"/>
        </w:tabs>
        <w:spacing w:after="0" w:line="240" w:lineRule="auto"/>
        <w:ind w:left="0" w:firstLine="709"/>
        <w:jc w:val="both"/>
        <w:rPr>
          <w:rFonts w:ascii="Times New Roman" w:hAnsi="Times New Roman" w:cs="Times New Roman"/>
          <w:color w:val="000000" w:themeColor="text1"/>
          <w:sz w:val="24"/>
          <w:szCs w:val="24"/>
        </w:rPr>
      </w:pPr>
      <w:r w:rsidRPr="007935EC">
        <w:rPr>
          <w:rFonts w:ascii="Times New Roman" w:hAnsi="Times New Roman" w:cs="Times New Roman"/>
          <w:b/>
          <w:bCs/>
          <w:color w:val="000000" w:themeColor="text1"/>
          <w:sz w:val="24"/>
          <w:szCs w:val="24"/>
        </w:rPr>
        <w:t xml:space="preserve"> Jeigu perkančioji organizacija pasiūlymus vertins pagal kainą arba kainos ar sąnaudų ir kokybės santykį ir jos pasirinktos vertinti pasiūlymo techninės charakteristikos yra </w:t>
      </w:r>
      <w:r w:rsidRPr="007935EC">
        <w:rPr>
          <w:rFonts w:ascii="Times New Roman" w:hAnsi="Times New Roman" w:cs="Times New Roman"/>
          <w:b/>
          <w:bCs/>
          <w:color w:val="000000" w:themeColor="text1"/>
          <w:sz w:val="24"/>
          <w:szCs w:val="24"/>
        </w:rPr>
        <w:lastRenderedPageBreak/>
        <w:t>kiekybiškai įvertinamos</w:t>
      </w:r>
      <w:r w:rsidRPr="007935EC">
        <w:rPr>
          <w:rFonts w:ascii="Times New Roman" w:hAnsi="Times New Roman" w:cs="Times New Roman"/>
          <w:color w:val="000000" w:themeColor="text1"/>
          <w:sz w:val="24"/>
          <w:szCs w:val="24"/>
        </w:rPr>
        <w:t xml:space="preserve"> (</w:t>
      </w:r>
      <w:r w:rsidRPr="007935EC">
        <w:rPr>
          <w:rFonts w:ascii="Times New Roman" w:hAnsi="Times New Roman" w:cs="Times New Roman"/>
          <w:b/>
          <w:bCs/>
          <w:color w:val="000000" w:themeColor="text1"/>
          <w:sz w:val="24"/>
          <w:szCs w:val="24"/>
        </w:rPr>
        <w:t>pasiūlymą reikalaujama pateikti 1 voke</w:t>
      </w:r>
      <w:r w:rsidRPr="007935EC">
        <w:rPr>
          <w:rFonts w:ascii="Times New Roman" w:hAnsi="Times New Roman" w:cs="Times New Roman"/>
          <w:color w:val="000000" w:themeColor="text1"/>
          <w:sz w:val="24"/>
          <w:szCs w:val="24"/>
        </w:rPr>
        <w:t>), tiekėjas, nusprendęs pateikti užšifruotą pasiūlymą, turi:</w:t>
      </w:r>
    </w:p>
    <w:p w14:paraId="7D719D67" w14:textId="791F6799" w:rsidR="00BB3788" w:rsidRPr="007935EC" w:rsidRDefault="5C1D5905" w:rsidP="00ED4A1C">
      <w:pPr>
        <w:pStyle w:val="Sraopastraipa"/>
        <w:numPr>
          <w:ilvl w:val="2"/>
          <w:numId w:val="11"/>
        </w:numPr>
        <w:spacing w:after="0" w:line="240" w:lineRule="auto"/>
        <w:ind w:left="0" w:firstLine="720"/>
        <w:jc w:val="both"/>
        <w:rPr>
          <w:rFonts w:ascii="Times New Roman" w:hAnsi="Times New Roman" w:cs="Times New Roman"/>
          <w:sz w:val="24"/>
          <w:szCs w:val="24"/>
        </w:rPr>
      </w:pPr>
      <w:r w:rsidRPr="007935EC">
        <w:rPr>
          <w:rFonts w:ascii="Times New Roman" w:hAnsi="Times New Roman" w:cs="Times New Roman"/>
          <w:b/>
          <w:color w:val="000000" w:themeColor="text1"/>
          <w:sz w:val="24"/>
          <w:szCs w:val="24"/>
        </w:rPr>
        <w:t xml:space="preserve">iki </w:t>
      </w:r>
      <w:r w:rsidR="006D5CD6" w:rsidRPr="007935EC">
        <w:rPr>
          <w:rFonts w:ascii="Times New Roman" w:hAnsi="Times New Roman" w:cs="Times New Roman"/>
          <w:b/>
          <w:color w:val="000000" w:themeColor="text1"/>
          <w:sz w:val="24"/>
          <w:szCs w:val="24"/>
        </w:rPr>
        <w:t>p</w:t>
      </w:r>
      <w:r w:rsidRPr="007935EC">
        <w:rPr>
          <w:rFonts w:ascii="Times New Roman" w:hAnsi="Times New Roman" w:cs="Times New Roman"/>
          <w:b/>
          <w:color w:val="000000" w:themeColor="text1"/>
          <w:sz w:val="24"/>
          <w:szCs w:val="24"/>
        </w:rPr>
        <w:t xml:space="preserve">asiūlymų pateikimo termino pabaigos </w:t>
      </w:r>
      <w:r w:rsidRPr="007935EC">
        <w:rPr>
          <w:rFonts w:ascii="Times New Roman" w:hAnsi="Times New Roman" w:cs="Times New Roman"/>
          <w:color w:val="000000" w:themeColor="text1"/>
          <w:sz w:val="24"/>
          <w:szCs w:val="24"/>
        </w:rPr>
        <w:t>naudodamasis CVP</w:t>
      </w:r>
      <w:r w:rsidR="00BB3788" w:rsidRPr="007935EC">
        <w:rPr>
          <w:rFonts w:ascii="Times New Roman" w:hAnsi="Times New Roman" w:cs="Times New Roman"/>
          <w:color w:val="000000" w:themeColor="text1"/>
          <w:sz w:val="24"/>
          <w:szCs w:val="24"/>
        </w:rPr>
        <w:t xml:space="preserve"> </w:t>
      </w:r>
      <w:r w:rsidRPr="007935EC">
        <w:rPr>
          <w:rFonts w:ascii="Times New Roman" w:hAnsi="Times New Roman" w:cs="Times New Roman"/>
          <w:color w:val="000000" w:themeColor="text1"/>
          <w:sz w:val="24"/>
          <w:szCs w:val="24"/>
        </w:rPr>
        <w:t xml:space="preserve">IS priemonėmis pateikti užšifruotą </w:t>
      </w:r>
      <w:r w:rsidR="00B3095F" w:rsidRPr="007935EC">
        <w:rPr>
          <w:rFonts w:ascii="Times New Roman" w:hAnsi="Times New Roman" w:cs="Times New Roman"/>
          <w:color w:val="000000" w:themeColor="text1"/>
          <w:sz w:val="24"/>
          <w:szCs w:val="24"/>
        </w:rPr>
        <w:t>p</w:t>
      </w:r>
      <w:r w:rsidRPr="007935EC">
        <w:rPr>
          <w:rFonts w:ascii="Times New Roman" w:hAnsi="Times New Roman" w:cs="Times New Roman"/>
          <w:color w:val="000000" w:themeColor="text1"/>
          <w:sz w:val="24"/>
          <w:szCs w:val="24"/>
        </w:rPr>
        <w:t>asiūlymą</w:t>
      </w:r>
      <w:r w:rsidR="00BB3788" w:rsidRPr="007935EC">
        <w:rPr>
          <w:rFonts w:ascii="Times New Roman" w:hAnsi="Times New Roman" w:cs="Times New Roman"/>
          <w:iCs/>
          <w:color w:val="000000" w:themeColor="text1"/>
          <w:sz w:val="24"/>
          <w:szCs w:val="24"/>
        </w:rPr>
        <w:t xml:space="preserve"> (užšifruojamas </w:t>
      </w:r>
      <w:r w:rsidR="00BB3788" w:rsidRPr="007935EC">
        <w:rPr>
          <w:rFonts w:ascii="Times New Roman" w:hAnsi="Times New Roman" w:cs="Times New Roman"/>
          <w:sz w:val="24"/>
          <w:szCs w:val="24"/>
        </w:rPr>
        <w:t xml:space="preserve">visas pasiūlymas arba pasiūlymo dokumentas, kuriame nurodyta pasiūlymo kaina ir (ar) sąnaudos. Instrukciją, kaip tiekėjui užšifruoti pasiūlymą galima rasti </w:t>
      </w:r>
      <w:hyperlink r:id="rId13" w:history="1">
        <w:r w:rsidR="00BB3788" w:rsidRPr="007935EC">
          <w:rPr>
            <w:rStyle w:val="Hipersaitas"/>
            <w:rFonts w:ascii="Times New Roman" w:hAnsi="Times New Roman" w:cs="Times New Roman"/>
            <w:b/>
            <w:bCs/>
            <w:sz w:val="24"/>
            <w:szCs w:val="24"/>
          </w:rPr>
          <w:t>ČIA</w:t>
        </w:r>
      </w:hyperlink>
      <w:r w:rsidR="00BB3788" w:rsidRPr="007935EC">
        <w:rPr>
          <w:rStyle w:val="Puslapioinaosnuoroda"/>
          <w:rFonts w:ascii="Times New Roman" w:hAnsi="Times New Roman" w:cs="Times New Roman"/>
          <w:b/>
          <w:bCs/>
          <w:sz w:val="24"/>
          <w:szCs w:val="24"/>
        </w:rPr>
        <w:footnoteReference w:id="3"/>
      </w:r>
      <w:r w:rsidR="00BB3788" w:rsidRPr="007935EC">
        <w:rPr>
          <w:rFonts w:ascii="Times New Roman" w:hAnsi="Times New Roman" w:cs="Times New Roman"/>
          <w:sz w:val="24"/>
          <w:szCs w:val="24"/>
        </w:rPr>
        <w:t>.</w:t>
      </w:r>
    </w:p>
    <w:p w14:paraId="44D661ED" w14:textId="077A4649" w:rsidR="003A1E8E" w:rsidRPr="007935EC" w:rsidRDefault="009460CD" w:rsidP="00ED4A1C">
      <w:pPr>
        <w:pStyle w:val="Sraopastraipa"/>
        <w:numPr>
          <w:ilvl w:val="2"/>
          <w:numId w:val="11"/>
        </w:numPr>
        <w:spacing w:after="0" w:line="240" w:lineRule="auto"/>
        <w:ind w:left="0" w:firstLine="720"/>
        <w:jc w:val="both"/>
        <w:rPr>
          <w:rFonts w:ascii="Times New Roman" w:hAnsi="Times New Roman" w:cs="Times New Roman"/>
          <w:sz w:val="24"/>
          <w:szCs w:val="24"/>
        </w:rPr>
      </w:pPr>
      <w:r w:rsidRPr="007935EC">
        <w:rPr>
          <w:rFonts w:ascii="Times New Roman" w:hAnsi="Times New Roman" w:cs="Times New Roman"/>
          <w:b/>
          <w:sz w:val="24"/>
          <w:szCs w:val="24"/>
        </w:rPr>
        <w:t xml:space="preserve">per </w:t>
      </w:r>
      <w:r w:rsidR="006C235E" w:rsidRPr="007935EC">
        <w:rPr>
          <w:rFonts w:ascii="Times New Roman" w:hAnsi="Times New Roman" w:cs="Times New Roman"/>
          <w:b/>
          <w:sz w:val="24"/>
          <w:szCs w:val="24"/>
        </w:rPr>
        <w:t>30</w:t>
      </w:r>
      <w:r w:rsidRPr="007935EC">
        <w:rPr>
          <w:rFonts w:ascii="Times New Roman" w:hAnsi="Times New Roman" w:cs="Times New Roman"/>
          <w:b/>
          <w:sz w:val="24"/>
          <w:szCs w:val="24"/>
        </w:rPr>
        <w:t xml:space="preserve"> min. nuo </w:t>
      </w:r>
      <w:r w:rsidRPr="007935EC">
        <w:rPr>
          <w:rFonts w:ascii="Times New Roman" w:hAnsi="Times New Roman" w:cs="Times New Roman"/>
          <w:b/>
          <w:color w:val="000000" w:themeColor="text1"/>
          <w:sz w:val="24"/>
          <w:szCs w:val="24"/>
        </w:rPr>
        <w:t>pasiūlymų pateikimo termino pabaigos</w:t>
      </w:r>
      <w:r w:rsidRPr="007935EC">
        <w:rPr>
          <w:rFonts w:ascii="Times New Roman" w:hAnsi="Times New Roman" w:cs="Times New Roman"/>
          <w:b/>
          <w:sz w:val="24"/>
          <w:szCs w:val="24"/>
        </w:rPr>
        <w:t xml:space="preserve"> </w:t>
      </w:r>
      <w:r w:rsidRPr="007935EC">
        <w:rPr>
          <w:rFonts w:ascii="Times New Roman" w:hAnsi="Times New Roman" w:cs="Times New Roman"/>
          <w:b/>
          <w:color w:val="000000" w:themeColor="text1"/>
          <w:sz w:val="24"/>
          <w:szCs w:val="24"/>
        </w:rPr>
        <w:t>CVP IS susirašinėjimo priemonėmis</w:t>
      </w:r>
      <w:r w:rsidRPr="007935EC">
        <w:rPr>
          <w:rFonts w:ascii="Times New Roman" w:hAnsi="Times New Roman" w:cs="Times New Roman"/>
          <w:color w:val="000000" w:themeColor="text1"/>
          <w:sz w:val="24"/>
          <w:szCs w:val="24"/>
        </w:rPr>
        <w:t xml:space="preserve"> pateikti slaptažodį, su kuriuo perkančioji organizacija galės iššifruoti pateiktą pasiūlymą. </w:t>
      </w:r>
      <w:r w:rsidRPr="007935EC">
        <w:rPr>
          <w:rFonts w:ascii="Times New Roman" w:eastAsia="Times New Roman" w:hAnsi="Times New Roman" w:cs="Times New Roman"/>
          <w:color w:val="000000"/>
          <w:sz w:val="24"/>
          <w:szCs w:val="24"/>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7935EC" w:rsidDel="00C874A0" w:rsidRDefault="009E0181" w:rsidP="00ED4A1C">
      <w:pPr>
        <w:pStyle w:val="paragrafesrasas2lygis"/>
        <w:tabs>
          <w:tab w:val="left" w:pos="709"/>
          <w:tab w:val="left" w:pos="1276"/>
        </w:tabs>
        <w:spacing w:after="0" w:line="240" w:lineRule="auto"/>
        <w:ind w:firstLine="709"/>
        <w:rPr>
          <w:sz w:val="24"/>
          <w:szCs w:val="24"/>
        </w:rPr>
      </w:pPr>
      <w:r w:rsidRPr="007935EC">
        <w:rPr>
          <w:color w:val="000000"/>
          <w:sz w:val="24"/>
          <w:szCs w:val="24"/>
        </w:rPr>
        <w:t xml:space="preserve">12.3.3. </w:t>
      </w:r>
      <w:r w:rsidR="002B491F" w:rsidRPr="007935EC">
        <w:rPr>
          <w:color w:val="000000"/>
          <w:sz w:val="24"/>
          <w:szCs w:val="24"/>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7935EC">
        <w:rPr>
          <w:sz w:val="24"/>
          <w:szCs w:val="24"/>
        </w:rPr>
        <w:t>neatitinkantį pirkimo dokumentuose nustatytų reikalavimų (tiekėjas nepateikė pasiūlymo kainos ir (ar) sąnaudų)</w:t>
      </w:r>
      <w:r w:rsidR="002B491F" w:rsidRPr="007935EC">
        <w:rPr>
          <w:color w:val="000000"/>
          <w:sz w:val="24"/>
          <w:szCs w:val="24"/>
        </w:rPr>
        <w:t>.</w:t>
      </w:r>
    </w:p>
    <w:p w14:paraId="3D8829FF" w14:textId="746BD794" w:rsidR="002B491F" w:rsidRPr="007935EC" w:rsidRDefault="006006AC" w:rsidP="00ED4A1C">
      <w:pPr>
        <w:pStyle w:val="paragrafesrasas2lygis"/>
        <w:numPr>
          <w:ilvl w:val="1"/>
          <w:numId w:val="11"/>
        </w:numPr>
        <w:tabs>
          <w:tab w:val="left" w:pos="1418"/>
        </w:tabs>
        <w:spacing w:after="0" w:line="240" w:lineRule="auto"/>
        <w:ind w:left="0" w:firstLine="697"/>
        <w:rPr>
          <w:color w:val="000000" w:themeColor="text1"/>
          <w:sz w:val="24"/>
          <w:szCs w:val="24"/>
        </w:rPr>
      </w:pPr>
      <w:r w:rsidRPr="007935EC">
        <w:rPr>
          <w:b/>
          <w:bCs/>
          <w:color w:val="000000" w:themeColor="text1"/>
          <w:sz w:val="24"/>
          <w:szCs w:val="24"/>
        </w:rPr>
        <w:t xml:space="preserve">Jeigu perkančioji organizacija pasiūlymus vertins pagal kainos ar sąnaudų ir kokybės santykį ir jos pasirinktos vertinti pasiūlymo techninės charakteristikos nėra kiekybiškai įvertinamos </w:t>
      </w:r>
      <w:r w:rsidRPr="007935EC">
        <w:rPr>
          <w:color w:val="000000" w:themeColor="text1"/>
          <w:sz w:val="24"/>
          <w:szCs w:val="24"/>
        </w:rPr>
        <w:t>(</w:t>
      </w:r>
      <w:r w:rsidRPr="007935EC">
        <w:rPr>
          <w:b/>
          <w:bCs/>
          <w:color w:val="000000" w:themeColor="text1"/>
          <w:sz w:val="24"/>
          <w:szCs w:val="24"/>
        </w:rPr>
        <w:t xml:space="preserve">pasiūlymą reikalaujama pateikti 2 vokuose), tiekėjo </w:t>
      </w:r>
      <w:r w:rsidRPr="007935EC">
        <w:rPr>
          <w:b/>
          <w:bCs/>
          <w:sz w:val="24"/>
          <w:szCs w:val="24"/>
        </w:rPr>
        <w:t>pasiūlymo dokumentas, kuriame nurodyta pasiūlymo kaina ir (ar) sąnaudos</w:t>
      </w:r>
      <w:r w:rsidRPr="007935EC">
        <w:rPr>
          <w:b/>
          <w:bCs/>
          <w:color w:val="000000" w:themeColor="text1"/>
          <w:sz w:val="24"/>
          <w:szCs w:val="24"/>
        </w:rPr>
        <w:t xml:space="preserve"> (antras vokas), gali būti užšifruojamas. </w:t>
      </w:r>
      <w:r w:rsidRPr="007935EC">
        <w:rPr>
          <w:color w:val="000000" w:themeColor="text1"/>
          <w:sz w:val="24"/>
          <w:szCs w:val="24"/>
        </w:rPr>
        <w:t>Tiekėjas, nusprendęs pateikti užšifruotą dokumentą, turi:</w:t>
      </w:r>
    </w:p>
    <w:p w14:paraId="2AE25048" w14:textId="62DBE6A1" w:rsidR="00256C80" w:rsidRPr="007935EC" w:rsidRDefault="00256C80" w:rsidP="00ED4A1C">
      <w:pPr>
        <w:pStyle w:val="Sraopastraipa"/>
        <w:numPr>
          <w:ilvl w:val="2"/>
          <w:numId w:val="11"/>
        </w:numPr>
        <w:spacing w:after="0" w:line="240" w:lineRule="auto"/>
        <w:ind w:left="0" w:firstLine="720"/>
        <w:jc w:val="both"/>
        <w:rPr>
          <w:rFonts w:ascii="Times New Roman" w:hAnsi="Times New Roman" w:cs="Times New Roman"/>
          <w:color w:val="000000" w:themeColor="text1"/>
          <w:sz w:val="24"/>
          <w:szCs w:val="24"/>
        </w:rPr>
      </w:pPr>
      <w:r w:rsidRPr="007935EC">
        <w:rPr>
          <w:rFonts w:ascii="Times New Roman" w:hAnsi="Times New Roman" w:cs="Times New Roman"/>
          <w:b/>
          <w:color w:val="000000" w:themeColor="text1"/>
          <w:sz w:val="24"/>
          <w:szCs w:val="24"/>
        </w:rPr>
        <w:t>iki</w:t>
      </w:r>
      <w:r w:rsidRPr="007935EC">
        <w:rPr>
          <w:rFonts w:ascii="Times New Roman" w:hAnsi="Times New Roman" w:cs="Times New Roman"/>
          <w:color w:val="000000" w:themeColor="text1"/>
          <w:sz w:val="24"/>
          <w:szCs w:val="24"/>
        </w:rPr>
        <w:t xml:space="preserve"> </w:t>
      </w:r>
      <w:r w:rsidRPr="007935EC">
        <w:rPr>
          <w:rFonts w:ascii="Times New Roman" w:hAnsi="Times New Roman" w:cs="Times New Roman"/>
          <w:b/>
          <w:color w:val="000000" w:themeColor="text1"/>
          <w:sz w:val="24"/>
          <w:szCs w:val="24"/>
        </w:rPr>
        <w:t xml:space="preserve">pasiūlymų pateikimo termino pabaigos </w:t>
      </w:r>
      <w:r w:rsidRPr="007935EC">
        <w:rPr>
          <w:rFonts w:ascii="Times New Roman" w:hAnsi="Times New Roman" w:cs="Times New Roman"/>
          <w:color w:val="000000" w:themeColor="text1"/>
          <w:sz w:val="24"/>
          <w:szCs w:val="24"/>
        </w:rPr>
        <w:t xml:space="preserve">naudodamasis CVP IS priemonėmis </w:t>
      </w:r>
      <w:r w:rsidRPr="007935EC">
        <w:rPr>
          <w:rFonts w:ascii="Times New Roman" w:hAnsi="Times New Roman" w:cs="Times New Roman"/>
          <w:iCs/>
          <w:color w:val="000000" w:themeColor="text1"/>
          <w:sz w:val="24"/>
          <w:szCs w:val="24"/>
        </w:rPr>
        <w:t xml:space="preserve">pateikti pasiūlymą su užšifruotu dokumentu, kuriame nurodyta pasiūlymo kaina (iki nurodyto termino atskiruose vokuose pateikiamos abi pasiūlymo dalys (viena dėl pasiūlymo </w:t>
      </w:r>
      <w:r w:rsidRPr="007935EC">
        <w:rPr>
          <w:rFonts w:ascii="Times New Roman" w:hAnsi="Times New Roman" w:cs="Times New Roman"/>
          <w:color w:val="000000" w:themeColor="text1"/>
          <w:sz w:val="24"/>
          <w:szCs w:val="24"/>
        </w:rPr>
        <w:t>techninių duomenų ir kitos informacijos bei dokumentų, antra dėl kainos)</w:t>
      </w:r>
      <w:r w:rsidRPr="007935EC">
        <w:rPr>
          <w:rFonts w:ascii="Times New Roman" w:hAnsi="Times New Roman" w:cs="Times New Roman"/>
          <w:iCs/>
          <w:color w:val="000000" w:themeColor="text1"/>
          <w:sz w:val="24"/>
          <w:szCs w:val="24"/>
        </w:rPr>
        <w:t xml:space="preserve">, </w:t>
      </w:r>
      <w:r w:rsidRPr="007935EC">
        <w:rPr>
          <w:rFonts w:ascii="Times New Roman" w:hAnsi="Times New Roman" w:cs="Times New Roman"/>
          <w:color w:val="000000" w:themeColor="text1"/>
          <w:sz w:val="24"/>
          <w:szCs w:val="24"/>
        </w:rPr>
        <w:t xml:space="preserve">tačiau užšifruojamas tik dokumentas, kuriame nurodyta pasiūlymo kaina </w:t>
      </w:r>
      <w:r w:rsidRPr="007935EC">
        <w:rPr>
          <w:rFonts w:ascii="Times New Roman" w:hAnsi="Times New Roman" w:cs="Times New Roman"/>
          <w:sz w:val="24"/>
          <w:szCs w:val="24"/>
        </w:rPr>
        <w:t>ir (ar)</w:t>
      </w:r>
      <w:r w:rsidRPr="007935EC">
        <w:rPr>
          <w:rFonts w:ascii="Times New Roman" w:hAnsi="Times New Roman" w:cs="Times New Roman"/>
          <w:color w:val="000000" w:themeColor="text1"/>
          <w:sz w:val="24"/>
          <w:szCs w:val="24"/>
        </w:rPr>
        <w:t xml:space="preserve"> sąnaudos </w:t>
      </w:r>
      <w:r w:rsidRPr="007935EC">
        <w:rPr>
          <w:rFonts w:ascii="Times New Roman" w:hAnsi="Times New Roman" w:cs="Times New Roman"/>
          <w:b/>
          <w:color w:val="000000" w:themeColor="text1"/>
          <w:sz w:val="24"/>
          <w:szCs w:val="24"/>
        </w:rPr>
        <w:t>(antras vokas)</w:t>
      </w:r>
      <w:r w:rsidRPr="007935EC">
        <w:rPr>
          <w:rFonts w:ascii="Times New Roman" w:hAnsi="Times New Roman" w:cs="Times New Roman"/>
          <w:color w:val="000000" w:themeColor="text1"/>
          <w:sz w:val="24"/>
          <w:szCs w:val="24"/>
        </w:rPr>
        <w:t xml:space="preserve">. </w:t>
      </w:r>
    </w:p>
    <w:p w14:paraId="292B98E3" w14:textId="3A552F91" w:rsidR="00256C80" w:rsidRPr="007935EC" w:rsidRDefault="001C7BD2" w:rsidP="00ED4A1C">
      <w:pPr>
        <w:spacing w:after="0" w:line="240" w:lineRule="auto"/>
        <w:ind w:firstLine="709"/>
        <w:jc w:val="both"/>
        <w:rPr>
          <w:rFonts w:ascii="Times New Roman" w:hAnsi="Times New Roman" w:cs="Times New Roman"/>
          <w:color w:val="000000" w:themeColor="text1"/>
          <w:sz w:val="24"/>
          <w:szCs w:val="24"/>
        </w:rPr>
      </w:pPr>
      <w:r w:rsidRPr="007935EC">
        <w:rPr>
          <w:rFonts w:ascii="Times New Roman" w:hAnsi="Times New Roman" w:cs="Times New Roman"/>
          <w:bCs/>
          <w:sz w:val="24"/>
          <w:szCs w:val="24"/>
        </w:rPr>
        <w:t>12.4.2.</w:t>
      </w:r>
      <w:r w:rsidRPr="007935EC">
        <w:rPr>
          <w:rFonts w:ascii="Times New Roman" w:hAnsi="Times New Roman" w:cs="Times New Roman"/>
          <w:b/>
          <w:sz w:val="24"/>
          <w:szCs w:val="24"/>
        </w:rPr>
        <w:t xml:space="preserve"> </w:t>
      </w:r>
      <w:r w:rsidR="00265B06" w:rsidRPr="007935EC">
        <w:rPr>
          <w:rFonts w:ascii="Times New Roman" w:hAnsi="Times New Roman" w:cs="Times New Roman"/>
          <w:b/>
          <w:sz w:val="24"/>
          <w:szCs w:val="24"/>
        </w:rPr>
        <w:t xml:space="preserve">iki susipažinimo su pasiūlymų dalimis, kuriuose nurodyta kaina ir (ar) sąnaudos, procedūros (posėdžio) pradžios (apie kurios laiką perkančioji organizacija, įvertinusi pasiūlymų techninę dalį, informuos tiekėjus), </w:t>
      </w:r>
      <w:r w:rsidR="00265B06" w:rsidRPr="007935EC">
        <w:rPr>
          <w:rFonts w:ascii="Times New Roman" w:hAnsi="Times New Roman" w:cs="Times New Roman"/>
          <w:b/>
          <w:color w:val="000000" w:themeColor="text1"/>
          <w:sz w:val="24"/>
          <w:szCs w:val="24"/>
        </w:rPr>
        <w:t>CVP IS susirašinėjimo priemonėmis</w:t>
      </w:r>
      <w:r w:rsidR="00265B06" w:rsidRPr="007935EC">
        <w:rPr>
          <w:rFonts w:ascii="Times New Roman" w:hAnsi="Times New Roman" w:cs="Times New Roman"/>
          <w:color w:val="000000" w:themeColor="text1"/>
          <w:sz w:val="24"/>
          <w:szCs w:val="24"/>
        </w:rPr>
        <w:t xml:space="preserve"> pateikti slaptažodį, su kuriuo perkančioji organizacija galės iššifruoti pateiktą dokumentą, kuriame nurodyta pasiūlymo kaina. </w:t>
      </w:r>
      <w:r w:rsidR="00265B06" w:rsidRPr="007935EC">
        <w:rPr>
          <w:rFonts w:ascii="Times New Roman" w:eastAsia="Times New Roman" w:hAnsi="Times New Roman" w:cs="Times New Roman"/>
          <w:color w:val="000000"/>
          <w:sz w:val="24"/>
          <w:szCs w:val="24"/>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7935EC" w:rsidRDefault="00DE4635" w:rsidP="00ED4A1C">
      <w:pPr>
        <w:pStyle w:val="Sraopastraipa"/>
        <w:numPr>
          <w:ilvl w:val="1"/>
          <w:numId w:val="11"/>
        </w:numPr>
        <w:tabs>
          <w:tab w:val="left" w:pos="1418"/>
        </w:tabs>
        <w:spacing w:after="0" w:line="240" w:lineRule="auto"/>
        <w:ind w:left="0" w:firstLine="709"/>
        <w:jc w:val="both"/>
        <w:rPr>
          <w:rFonts w:ascii="Times New Roman" w:hAnsi="Times New Roman" w:cs="Times New Roman"/>
          <w:color w:val="000000" w:themeColor="text1"/>
          <w:sz w:val="24"/>
          <w:szCs w:val="24"/>
        </w:rPr>
      </w:pPr>
      <w:bookmarkStart w:id="39" w:name="_Ref39754712"/>
      <w:r w:rsidRPr="007935EC">
        <w:rPr>
          <w:rFonts w:ascii="Times New Roman" w:eastAsia="Times New Roman" w:hAnsi="Times New Roman" w:cs="Times New Roman"/>
          <w:color w:val="000000"/>
          <w:sz w:val="24"/>
          <w:szCs w:val="24"/>
        </w:rPr>
        <w:t>Kai pasiūlymas pateikiamas dvejuose vokuose, i</w:t>
      </w:r>
      <w:r w:rsidRPr="007935EC">
        <w:rPr>
          <w:rFonts w:ascii="Times New Roman" w:hAnsi="Times New Roman" w:cs="Times New Roman"/>
          <w:sz w:val="24"/>
          <w:szCs w:val="24"/>
        </w:rPr>
        <w:t xml:space="preserve">ki susipažinimo su pasiūlymų dalimis, kuriuose nurodyta kaina ir (ar) sąnaudos (antro voko), atidarymo </w:t>
      </w:r>
      <w:r w:rsidRPr="007935EC">
        <w:rPr>
          <w:rFonts w:ascii="Times New Roman" w:eastAsia="Times New Roman" w:hAnsi="Times New Roman" w:cs="Times New Roman"/>
          <w:color w:val="000000"/>
          <w:sz w:val="24"/>
          <w:szCs w:val="24"/>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7935EC">
        <w:rPr>
          <w:rFonts w:ascii="Times New Roman" w:hAnsi="Times New Roman" w:cs="Times New Roman"/>
          <w:sz w:val="24"/>
          <w:szCs w:val="24"/>
        </w:rPr>
        <w:t>neatitinkantis pirkimo dokumentuose nustatytų reikalavimų (tiekėjas nepateikė pasiūlymo kainos ir (ar) sąnaudų).</w:t>
      </w:r>
      <w:bookmarkEnd w:id="39"/>
    </w:p>
    <w:p w14:paraId="5BA96747" w14:textId="77777777" w:rsidR="006D0AB0" w:rsidRPr="007935EC" w:rsidRDefault="006D0AB0" w:rsidP="00ED4A1C">
      <w:pPr>
        <w:pStyle w:val="paragrafesrasas2lygis"/>
        <w:spacing w:line="240" w:lineRule="auto"/>
        <w:rPr>
          <w:sz w:val="24"/>
          <w:szCs w:val="24"/>
        </w:rPr>
      </w:pPr>
    </w:p>
    <w:p w14:paraId="0CEBF66C" w14:textId="5EA9BDCC" w:rsidR="006D0AB0" w:rsidRPr="007935EC" w:rsidRDefault="002B7271" w:rsidP="00994BD6">
      <w:pPr>
        <w:pStyle w:val="Antrat1"/>
        <w:numPr>
          <w:ilvl w:val="0"/>
          <w:numId w:val="14"/>
        </w:numPr>
        <w:spacing w:before="0" w:after="0" w:line="300" w:lineRule="auto"/>
        <w:rPr>
          <w:rFonts w:ascii="Times New Roman" w:hAnsi="Times New Roman" w:cs="Times New Roman"/>
          <w:b/>
          <w:bCs/>
          <w:color w:val="002060"/>
          <w:sz w:val="24"/>
          <w:szCs w:val="24"/>
        </w:rPr>
      </w:pPr>
      <w:bookmarkStart w:id="40" w:name="_GALUTINIŲ_PASIŪLYMŲ_VERTINIMAS"/>
      <w:bookmarkStart w:id="41" w:name="_Toc15392775"/>
      <w:bookmarkStart w:id="42" w:name="_Toc85698580"/>
      <w:bookmarkStart w:id="43" w:name="_Toc86176531"/>
      <w:bookmarkStart w:id="44" w:name="_Toc134703661"/>
      <w:bookmarkEnd w:id="40"/>
      <w:r w:rsidRPr="007935EC">
        <w:rPr>
          <w:rFonts w:ascii="Times New Roman" w:hAnsi="Times New Roman" w:cs="Times New Roman"/>
          <w:b/>
          <w:bCs/>
          <w:color w:val="002060"/>
          <w:sz w:val="24"/>
          <w:szCs w:val="24"/>
        </w:rPr>
        <w:t>Pasiūlymų vertinimas</w:t>
      </w:r>
      <w:bookmarkEnd w:id="41"/>
      <w:bookmarkEnd w:id="42"/>
      <w:bookmarkEnd w:id="43"/>
      <w:bookmarkEnd w:id="44"/>
    </w:p>
    <w:p w14:paraId="2C307F97" w14:textId="22CDDA5A" w:rsidR="001A28B0" w:rsidRPr="007935EC" w:rsidRDefault="001A28B0" w:rsidP="00ED4A1C">
      <w:pPr>
        <w:pStyle w:val="paragrafesrasas2lygis"/>
        <w:numPr>
          <w:ilvl w:val="1"/>
          <w:numId w:val="35"/>
        </w:numPr>
        <w:tabs>
          <w:tab w:val="left" w:pos="1134"/>
        </w:tabs>
        <w:spacing w:after="0" w:line="240" w:lineRule="auto"/>
        <w:ind w:left="0" w:firstLine="709"/>
        <w:rPr>
          <w:rFonts w:eastAsiaTheme="minorEastAsia"/>
          <w:sz w:val="24"/>
          <w:szCs w:val="24"/>
        </w:rPr>
      </w:pPr>
      <w:r w:rsidRPr="007935EC">
        <w:rPr>
          <w:rFonts w:eastAsiaTheme="minorEastAsia"/>
          <w:sz w:val="24"/>
          <w:szCs w:val="24"/>
        </w:rPr>
        <w:t xml:space="preserve">Šio pirkimo metu nebus vykdomos derybos. (Jeigu perkančioji organizacija priims sprendimą vykdyti derybas, tokiu atveju specialiosiose sąlygose turėtų aiškiai numatyti derybų sąlygas). </w:t>
      </w:r>
    </w:p>
    <w:p w14:paraId="1EBB40DE" w14:textId="77777777" w:rsidR="001A28B0" w:rsidRPr="007935EC" w:rsidRDefault="001A28B0" w:rsidP="00ED4A1C">
      <w:pPr>
        <w:pStyle w:val="paragrafesrasas2lygis"/>
        <w:numPr>
          <w:ilvl w:val="1"/>
          <w:numId w:val="35"/>
        </w:numPr>
        <w:tabs>
          <w:tab w:val="left" w:pos="1134"/>
        </w:tabs>
        <w:spacing w:after="0" w:line="240" w:lineRule="auto"/>
        <w:ind w:left="0" w:firstLine="709"/>
        <w:rPr>
          <w:rFonts w:eastAsiaTheme="minorEastAsia"/>
          <w:sz w:val="24"/>
          <w:szCs w:val="24"/>
        </w:rPr>
      </w:pPr>
      <w:r w:rsidRPr="007935EC">
        <w:rPr>
          <w:sz w:val="24"/>
          <w:szCs w:val="24"/>
        </w:rPr>
        <w:t>Pasiūlymus perkančioji organizacija vertina ir pasiūlymų eilę sudaro pagal kriterijus ir tvarką, nurodytą specialiosiose pirkimo sąlygose.</w:t>
      </w:r>
    </w:p>
    <w:p w14:paraId="36E74D35" w14:textId="77777777" w:rsidR="001A28B0" w:rsidRPr="007935EC" w:rsidRDefault="001A28B0" w:rsidP="00ED4A1C">
      <w:pPr>
        <w:pStyle w:val="paragrafesrasas2lygis"/>
        <w:numPr>
          <w:ilvl w:val="1"/>
          <w:numId w:val="35"/>
        </w:numPr>
        <w:spacing w:after="0" w:line="240" w:lineRule="auto"/>
        <w:ind w:left="1276" w:hanging="567"/>
        <w:rPr>
          <w:rFonts w:eastAsiaTheme="minorEastAsia"/>
          <w:sz w:val="24"/>
          <w:szCs w:val="24"/>
        </w:rPr>
      </w:pPr>
      <w:r w:rsidRPr="007935EC">
        <w:rPr>
          <w:rFonts w:eastAsiaTheme="minorEastAsia"/>
          <w:sz w:val="24"/>
          <w:szCs w:val="24"/>
        </w:rPr>
        <w:t xml:space="preserve">Atlikusi pradinį susipažinimą su pasiūlymais, </w:t>
      </w:r>
      <w:r w:rsidRPr="007935EC">
        <w:rPr>
          <w:sz w:val="24"/>
          <w:szCs w:val="24"/>
        </w:rPr>
        <w:t>perkančioji organizacija</w:t>
      </w:r>
      <w:r w:rsidRPr="007935EC">
        <w:rPr>
          <w:rFonts w:eastAsiaTheme="minorEastAsia"/>
          <w:sz w:val="24"/>
          <w:szCs w:val="24"/>
        </w:rPr>
        <w:t>:</w:t>
      </w:r>
    </w:p>
    <w:p w14:paraId="37D8AF50" w14:textId="372B1CB0" w:rsidR="001A28B0" w:rsidRPr="007935EC" w:rsidRDefault="00AF1357" w:rsidP="00ED4A1C">
      <w:pPr>
        <w:pStyle w:val="Sraopastraipa"/>
        <w:numPr>
          <w:ilvl w:val="2"/>
          <w:numId w:val="38"/>
        </w:numPr>
        <w:tabs>
          <w:tab w:val="left" w:pos="1134"/>
        </w:tabs>
        <w:spacing w:after="0" w:line="240" w:lineRule="auto"/>
        <w:ind w:left="0" w:firstLine="709"/>
        <w:jc w:val="both"/>
        <w:rPr>
          <w:rFonts w:ascii="Times New Roman" w:eastAsia="Arial" w:hAnsi="Times New Roman" w:cs="Times New Roman"/>
          <w:sz w:val="24"/>
          <w:szCs w:val="24"/>
        </w:rPr>
      </w:pPr>
      <w:r w:rsidRPr="007935EC">
        <w:rPr>
          <w:rFonts w:ascii="Times New Roman" w:eastAsia="Arial" w:hAnsi="Times New Roman" w:cs="Times New Roman"/>
          <w:sz w:val="24"/>
          <w:szCs w:val="24"/>
        </w:rPr>
        <w:t>Į</w:t>
      </w:r>
      <w:r w:rsidR="001A28B0" w:rsidRPr="007935EC">
        <w:rPr>
          <w:rFonts w:ascii="Times New Roman" w:eastAsia="Arial" w:hAnsi="Times New Roman" w:cs="Times New Roman"/>
          <w:sz w:val="24"/>
          <w:szCs w:val="24"/>
        </w:rPr>
        <w:t>vertina</w:t>
      </w:r>
      <w:r w:rsidRPr="007935EC">
        <w:rPr>
          <w:rFonts w:ascii="Times New Roman" w:eastAsia="Arial" w:hAnsi="Times New Roman" w:cs="Times New Roman"/>
          <w:sz w:val="24"/>
          <w:szCs w:val="24"/>
        </w:rPr>
        <w:t>,</w:t>
      </w:r>
      <w:r w:rsidR="001A28B0" w:rsidRPr="007935EC">
        <w:rPr>
          <w:rFonts w:ascii="Times New Roman" w:eastAsia="Arial" w:hAnsi="Times New Roman" w:cs="Times New Roman"/>
          <w:sz w:val="24"/>
          <w:szCs w:val="24"/>
        </w:rPr>
        <w:t xml:space="preserve"> ar pasiūlymas atitinka pirkimo dokumentuose nustatytus, su pirkimo objektu nesusijusius, reikalavimus, įskaitant nuostatas dėl alternatyvių pasiūlymų teikimo;</w:t>
      </w:r>
    </w:p>
    <w:p w14:paraId="5471EF7B" w14:textId="19F31E1F" w:rsidR="001A28B0" w:rsidRPr="007935EC" w:rsidRDefault="001A28B0" w:rsidP="00ED4A1C">
      <w:pPr>
        <w:pStyle w:val="Sraopastraipa"/>
        <w:numPr>
          <w:ilvl w:val="2"/>
          <w:numId w:val="38"/>
        </w:numPr>
        <w:shd w:val="clear" w:color="auto" w:fill="FFFFFF" w:themeFill="background1"/>
        <w:spacing w:after="0" w:line="240" w:lineRule="auto"/>
        <w:ind w:left="0" w:firstLine="709"/>
        <w:jc w:val="both"/>
        <w:rPr>
          <w:rFonts w:ascii="Times New Roman" w:eastAsia="Times New Roman" w:hAnsi="Times New Roman" w:cs="Times New Roman"/>
          <w:sz w:val="24"/>
          <w:szCs w:val="24"/>
        </w:rPr>
      </w:pPr>
      <w:r w:rsidRPr="007935EC">
        <w:rPr>
          <w:rFonts w:ascii="Times New Roman" w:eastAsia="Times New Roman" w:hAnsi="Times New Roman" w:cs="Times New Roman"/>
          <w:color w:val="000000" w:themeColor="text1"/>
          <w:sz w:val="24"/>
          <w:szCs w:val="24"/>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sidRPr="007935EC">
        <w:rPr>
          <w:rFonts w:ascii="Times New Roman" w:eastAsia="Times New Roman" w:hAnsi="Times New Roman" w:cs="Times New Roman"/>
          <w:color w:val="000000" w:themeColor="text1"/>
          <w:sz w:val="24"/>
          <w:szCs w:val="24"/>
        </w:rPr>
        <w:t>,</w:t>
      </w:r>
      <w:r w:rsidRPr="007935EC">
        <w:rPr>
          <w:rFonts w:ascii="Times New Roman" w:eastAsia="Times New Roman" w:hAnsi="Times New Roman" w:cs="Times New Roman"/>
          <w:color w:val="000000" w:themeColor="text1"/>
          <w:sz w:val="24"/>
          <w:szCs w:val="24"/>
        </w:rPr>
        <w:t xml:space="preserve"> ar pasiūlymą pateikęs tiekėjas (ūkio subjektai, kurių pajėgumais tiekėjas remiasi ir subtiekėjai – jei taikoma) </w:t>
      </w:r>
      <w:r w:rsidRPr="007935EC">
        <w:rPr>
          <w:rFonts w:ascii="Times New Roman" w:eastAsia="Times New Roman" w:hAnsi="Times New Roman" w:cs="Times New Roman"/>
          <w:sz w:val="24"/>
          <w:szCs w:val="24"/>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7935EC">
        <w:rPr>
          <w:rFonts w:ascii="Times New Roman" w:eastAsia="Times New Roman" w:hAnsi="Times New Roman" w:cs="Times New Roman"/>
          <w:color w:val="000000" w:themeColor="text1"/>
          <w:sz w:val="24"/>
          <w:szCs w:val="24"/>
        </w:rPr>
        <w:t>ir,</w:t>
      </w:r>
      <w:r w:rsidRPr="007935EC">
        <w:rPr>
          <w:rFonts w:ascii="Times New Roman" w:hAnsi="Times New Roman" w:cs="Times New Roman"/>
          <w:sz w:val="24"/>
          <w:szCs w:val="24"/>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Pr="007935EC" w:rsidRDefault="001A28B0" w:rsidP="00ED4A1C">
      <w:pPr>
        <w:pStyle w:val="Sraopastraipa"/>
        <w:numPr>
          <w:ilvl w:val="2"/>
          <w:numId w:val="38"/>
        </w:numPr>
        <w:tabs>
          <w:tab w:val="left" w:pos="1276"/>
        </w:tabs>
        <w:spacing w:after="0" w:line="240" w:lineRule="auto"/>
        <w:ind w:left="142" w:firstLine="567"/>
        <w:jc w:val="both"/>
        <w:rPr>
          <w:rFonts w:ascii="Times New Roman" w:eastAsia="Arial" w:hAnsi="Times New Roman" w:cs="Times New Roman"/>
          <w:sz w:val="24"/>
          <w:szCs w:val="24"/>
        </w:rPr>
      </w:pPr>
      <w:r w:rsidRPr="007935EC">
        <w:rPr>
          <w:rFonts w:ascii="Times New Roman" w:eastAsia="Arial" w:hAnsi="Times New Roman" w:cs="Times New Roman"/>
          <w:sz w:val="24"/>
          <w:szCs w:val="24"/>
        </w:rPr>
        <w:t xml:space="preserve">nagrinėja, vertina ir palygina pateiktus pasiūlymus, vadovaudamasi pirkimo sąlygų nuostatomis. </w:t>
      </w:r>
      <w:r w:rsidRPr="007935EC">
        <w:rPr>
          <w:rFonts w:ascii="Times New Roman" w:hAnsi="Times New Roman" w:cs="Times New Roman"/>
          <w:sz w:val="24"/>
          <w:szCs w:val="24"/>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7935EC">
        <w:rPr>
          <w:rFonts w:ascii="Times New Roman" w:eastAsia="Arial" w:hAnsi="Times New Roman" w:cs="Times New Roman"/>
          <w:sz w:val="24"/>
          <w:szCs w:val="24"/>
        </w:rPr>
        <w:t xml:space="preserve">; </w:t>
      </w:r>
    </w:p>
    <w:p w14:paraId="69E2F22B" w14:textId="77777777" w:rsidR="001A28B0" w:rsidRPr="007935EC" w:rsidRDefault="001A28B0" w:rsidP="00ED4A1C">
      <w:pPr>
        <w:pStyle w:val="Sraopastraipa"/>
        <w:numPr>
          <w:ilvl w:val="2"/>
          <w:numId w:val="38"/>
        </w:numPr>
        <w:tabs>
          <w:tab w:val="left" w:pos="1276"/>
        </w:tabs>
        <w:spacing w:after="0" w:line="240" w:lineRule="auto"/>
        <w:jc w:val="both"/>
        <w:rPr>
          <w:rFonts w:ascii="Times New Roman" w:eastAsia="Arial" w:hAnsi="Times New Roman" w:cs="Times New Roman"/>
          <w:sz w:val="24"/>
          <w:szCs w:val="24"/>
        </w:rPr>
      </w:pPr>
      <w:r w:rsidRPr="007935EC">
        <w:rPr>
          <w:rFonts w:ascii="Times New Roman" w:eastAsia="Arial" w:hAnsi="Times New Roman" w:cs="Times New Roman"/>
          <w:sz w:val="24"/>
          <w:szCs w:val="24"/>
        </w:rPr>
        <w:t>patikrina, ar pasiūlymuose nėra kainos ir (ar) sąnaudų apskaičiavimo klaidų;</w:t>
      </w:r>
    </w:p>
    <w:p w14:paraId="772338E1" w14:textId="1603C64C" w:rsidR="00763B33" w:rsidRPr="007935EC" w:rsidRDefault="00763B33" w:rsidP="00ED4A1C">
      <w:pPr>
        <w:pStyle w:val="Sraopastraipa"/>
        <w:numPr>
          <w:ilvl w:val="2"/>
          <w:numId w:val="38"/>
        </w:numPr>
        <w:tabs>
          <w:tab w:val="left" w:pos="1276"/>
        </w:tabs>
        <w:spacing w:after="0" w:line="240" w:lineRule="auto"/>
        <w:ind w:left="142" w:firstLine="578"/>
        <w:jc w:val="both"/>
        <w:rPr>
          <w:rFonts w:ascii="Times New Roman" w:eastAsia="Arial" w:hAnsi="Times New Roman" w:cs="Times New Roman"/>
          <w:sz w:val="24"/>
          <w:szCs w:val="24"/>
        </w:rPr>
      </w:pPr>
      <w:r w:rsidRPr="007935EC">
        <w:rPr>
          <w:rFonts w:ascii="Times New Roman" w:eastAsia="Arial" w:hAnsi="Times New Roman" w:cs="Times New Roman"/>
          <w:sz w:val="24"/>
          <w:szCs w:val="24"/>
        </w:rPr>
        <w:t>įvertina</w:t>
      </w:r>
      <w:r w:rsidR="00056411" w:rsidRPr="007935EC">
        <w:rPr>
          <w:rFonts w:ascii="Times New Roman" w:eastAsia="Arial" w:hAnsi="Times New Roman" w:cs="Times New Roman"/>
          <w:sz w:val="24"/>
          <w:szCs w:val="24"/>
        </w:rPr>
        <w:t>,</w:t>
      </w:r>
      <w:r w:rsidRPr="007935EC">
        <w:rPr>
          <w:rFonts w:ascii="Times New Roman" w:eastAsia="Arial" w:hAnsi="Times New Roman" w:cs="Times New Roman"/>
          <w:sz w:val="24"/>
          <w:szCs w:val="24"/>
        </w:rPr>
        <w:t xml:space="preserve"> ar pasiūlyta kaina ir (ar) sąnaudos nėra per didelės, perkančiajai organizacijai nepriimtinos. Taikomos VPĮ 45 straipsnio 1 dalies 5 punkto nuostatos.</w:t>
      </w:r>
    </w:p>
    <w:p w14:paraId="145A65D6" w14:textId="6BCA9857" w:rsidR="00763B33" w:rsidRPr="007935EC" w:rsidRDefault="00056411" w:rsidP="00ED4A1C">
      <w:pPr>
        <w:pStyle w:val="Sraopastraipa"/>
        <w:numPr>
          <w:ilvl w:val="2"/>
          <w:numId w:val="38"/>
        </w:numPr>
        <w:tabs>
          <w:tab w:val="left" w:pos="1276"/>
        </w:tabs>
        <w:spacing w:after="0" w:line="240" w:lineRule="auto"/>
        <w:ind w:left="142" w:firstLine="578"/>
        <w:jc w:val="both"/>
        <w:rPr>
          <w:rFonts w:ascii="Times New Roman" w:hAnsi="Times New Roman" w:cs="Times New Roman"/>
          <w:sz w:val="24"/>
          <w:szCs w:val="24"/>
        </w:rPr>
      </w:pPr>
      <w:r w:rsidRPr="007935EC">
        <w:rPr>
          <w:rFonts w:ascii="Times New Roman" w:eastAsia="Arial" w:hAnsi="Times New Roman" w:cs="Times New Roman"/>
          <w:sz w:val="24"/>
          <w:szCs w:val="24"/>
        </w:rPr>
        <w:t>t</w:t>
      </w:r>
      <w:r w:rsidR="00763B33" w:rsidRPr="007935EC">
        <w:rPr>
          <w:rFonts w:ascii="Times New Roman" w:eastAsia="Arial" w:hAnsi="Times New Roman" w:cs="Times New Roman"/>
          <w:sz w:val="24"/>
          <w:szCs w:val="24"/>
        </w:rPr>
        <w:t>ikrina</w:t>
      </w:r>
      <w:r w:rsidRPr="007935EC">
        <w:rPr>
          <w:rFonts w:ascii="Times New Roman" w:eastAsia="Arial" w:hAnsi="Times New Roman" w:cs="Times New Roman"/>
          <w:sz w:val="24"/>
          <w:szCs w:val="24"/>
        </w:rPr>
        <w:t>,</w:t>
      </w:r>
      <w:r w:rsidR="00763B33" w:rsidRPr="007935EC">
        <w:rPr>
          <w:rFonts w:ascii="Times New Roman" w:eastAsia="Arial" w:hAnsi="Times New Roman" w:cs="Times New Roman"/>
          <w:sz w:val="24"/>
          <w:szCs w:val="24"/>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Pr="007935EC" w:rsidRDefault="00763B33" w:rsidP="2EE6B841">
      <w:pPr>
        <w:pStyle w:val="Sraopastraipa"/>
        <w:numPr>
          <w:ilvl w:val="2"/>
          <w:numId w:val="38"/>
        </w:numPr>
        <w:spacing w:after="0" w:line="240" w:lineRule="auto"/>
        <w:ind w:left="142" w:firstLine="578"/>
        <w:jc w:val="both"/>
        <w:rPr>
          <w:rFonts w:ascii="Times New Roman" w:hAnsi="Times New Roman" w:cs="Times New Roman"/>
          <w:sz w:val="24"/>
          <w:szCs w:val="24"/>
        </w:rPr>
      </w:pPr>
      <w:r w:rsidRPr="007935EC">
        <w:rPr>
          <w:rFonts w:ascii="Times New Roman" w:hAnsi="Times New Roman" w:cs="Times New Roman"/>
          <w:sz w:val="24"/>
          <w:szCs w:val="24"/>
        </w:rPr>
        <w:t>kreipiasi į ekonomiškai naudingiausią pasiūlymą pateikusį tiekėją dėl aktualių dokumentų, patvirtinančių EBVPD arba laisvos formos deklaracijoje (</w:t>
      </w:r>
      <w:r w:rsidRPr="007935EC">
        <w:rPr>
          <w:rStyle w:val="ui-provider"/>
          <w:rFonts w:ascii="Times New Roman" w:hAnsi="Times New Roman" w:cs="Times New Roman"/>
          <w:sz w:val="24"/>
          <w:szCs w:val="24"/>
        </w:rPr>
        <w:t>jei vadovaujantis pirkimo sąlygomis šių įrodančių aktualių dokumentų reikalaujama</w:t>
      </w:r>
      <w:r w:rsidR="00D5393B" w:rsidRPr="007935EC">
        <w:rPr>
          <w:rStyle w:val="ui-provider"/>
          <w:rFonts w:ascii="Times New Roman" w:hAnsi="Times New Roman" w:cs="Times New Roman"/>
          <w:sz w:val="24"/>
          <w:szCs w:val="24"/>
        </w:rPr>
        <w:t xml:space="preserve"> dėl </w:t>
      </w:r>
      <w:r w:rsidR="00D5393B" w:rsidRPr="007935EC">
        <w:rPr>
          <w:rFonts w:ascii="Times New Roman" w:eastAsia="Times New Roman" w:hAnsi="Times New Roman" w:cs="Times New Roman"/>
          <w:sz w:val="24"/>
          <w:szCs w:val="24"/>
        </w:rPr>
        <w:t xml:space="preserve">atitikties pirkimo sąlygose </w:t>
      </w:r>
      <w:r w:rsidR="00A87946" w:rsidRPr="007935EC">
        <w:rPr>
          <w:rFonts w:ascii="Times New Roman" w:eastAsia="Times New Roman" w:hAnsi="Times New Roman" w:cs="Times New Roman"/>
          <w:sz w:val="24"/>
          <w:szCs w:val="24"/>
        </w:rPr>
        <w:t>nustatytiems</w:t>
      </w:r>
      <w:r w:rsidR="00D5393B" w:rsidRPr="007935EC">
        <w:rPr>
          <w:rFonts w:ascii="Times New Roman" w:eastAsia="Times New Roman" w:hAnsi="Times New Roman" w:cs="Times New Roman"/>
          <w:sz w:val="24"/>
          <w:szCs w:val="24"/>
        </w:rPr>
        <w:t xml:space="preserve"> kvalifikacijos reikalavimams</w:t>
      </w:r>
      <w:r w:rsidR="43979E7A" w:rsidRPr="007935EC">
        <w:rPr>
          <w:rFonts w:ascii="Times New Roman" w:eastAsia="Times New Roman" w:hAnsi="Times New Roman" w:cs="Times New Roman"/>
          <w:sz w:val="24"/>
          <w:szCs w:val="24"/>
        </w:rPr>
        <w:t xml:space="preserve"> (jeigu taikoma)</w:t>
      </w:r>
      <w:r w:rsidR="00D5393B" w:rsidRPr="007935EC">
        <w:rPr>
          <w:rFonts w:ascii="Times New Roman" w:eastAsia="Times New Roman" w:hAnsi="Times New Roman" w:cs="Times New Roman"/>
          <w:sz w:val="24"/>
          <w:szCs w:val="24"/>
        </w:rPr>
        <w:t xml:space="preserve"> ir, jeigu taikytina, kokybės vadybos sistemos ir aplinkos apsaugos vadybos sistemos standartams, </w:t>
      </w:r>
      <w:r w:rsidR="00427964" w:rsidRPr="007935EC">
        <w:rPr>
          <w:rFonts w:ascii="Times New Roman" w:eastAsia="Times New Roman" w:hAnsi="Times New Roman" w:cs="Times New Roman"/>
          <w:sz w:val="24"/>
          <w:szCs w:val="24"/>
        </w:rPr>
        <w:t>ir</w:t>
      </w:r>
      <w:r w:rsidR="000C054D" w:rsidRPr="007935EC">
        <w:rPr>
          <w:rStyle w:val="ui-provider"/>
          <w:rFonts w:ascii="Times New Roman" w:hAnsi="Times New Roman" w:cs="Times New Roman"/>
          <w:sz w:val="24"/>
          <w:szCs w:val="24"/>
        </w:rPr>
        <w:t>, jeigu taikytina,</w:t>
      </w:r>
      <w:r w:rsidR="000E751C" w:rsidRPr="007935EC">
        <w:rPr>
          <w:rStyle w:val="ui-provider"/>
          <w:rFonts w:ascii="Times New Roman" w:hAnsi="Times New Roman" w:cs="Times New Roman"/>
          <w:sz w:val="24"/>
          <w:szCs w:val="24"/>
        </w:rPr>
        <w:t xml:space="preserve"> </w:t>
      </w:r>
      <w:r w:rsidR="00D5393B" w:rsidRPr="007935EC">
        <w:rPr>
          <w:rStyle w:val="ui-provider"/>
          <w:rFonts w:ascii="Times New Roman" w:hAnsi="Times New Roman" w:cs="Times New Roman"/>
          <w:sz w:val="24"/>
          <w:szCs w:val="24"/>
        </w:rPr>
        <w:t xml:space="preserve">dėl pašalinimo pagrindų nebuvimo, kai </w:t>
      </w:r>
      <w:r w:rsidR="000E751C" w:rsidRPr="007935EC">
        <w:rPr>
          <w:rStyle w:val="ui-provider"/>
          <w:rFonts w:ascii="Times New Roman" w:hAnsi="Times New Roman" w:cs="Times New Roman"/>
          <w:sz w:val="24"/>
          <w:szCs w:val="24"/>
        </w:rPr>
        <w:t>turi pagrįstų abejonių dėl tiekėjo patikimumo</w:t>
      </w:r>
      <w:r w:rsidRPr="007935EC">
        <w:rPr>
          <w:rStyle w:val="ui-provider"/>
          <w:rFonts w:ascii="Times New Roman" w:hAnsi="Times New Roman" w:cs="Times New Roman"/>
          <w:sz w:val="24"/>
          <w:szCs w:val="24"/>
        </w:rPr>
        <w:t>)</w:t>
      </w:r>
      <w:r w:rsidRPr="007935EC">
        <w:rPr>
          <w:rFonts w:ascii="Times New Roman" w:hAnsi="Times New Roman" w:cs="Times New Roman"/>
          <w:sz w:val="24"/>
          <w:szCs w:val="24"/>
        </w:rPr>
        <w:t xml:space="preserve"> nurodytą informaciją, pateikimo, </w:t>
      </w:r>
      <w:r w:rsidRPr="007935EC">
        <w:rPr>
          <w:rFonts w:ascii="Times New Roman" w:eastAsia="Calibri" w:hAnsi="Times New Roman" w:cs="Times New Roman"/>
          <w:sz w:val="24"/>
          <w:szCs w:val="24"/>
        </w:rPr>
        <w:t>jei jų nebuvo paprašyta ir nebuvo įvertinta ankstesniuose pirkimo procedūros etapuose.</w:t>
      </w:r>
    </w:p>
    <w:p w14:paraId="5FFEE317" w14:textId="223D6830" w:rsidR="00763B33" w:rsidRPr="007935EC" w:rsidRDefault="00763B33" w:rsidP="00ED4A1C">
      <w:pPr>
        <w:pStyle w:val="Sraopastraipa"/>
        <w:numPr>
          <w:ilvl w:val="1"/>
          <w:numId w:val="38"/>
        </w:numPr>
        <w:spacing w:after="0" w:line="240" w:lineRule="auto"/>
        <w:ind w:left="0" w:firstLine="709"/>
        <w:jc w:val="both"/>
        <w:rPr>
          <w:rFonts w:ascii="Times New Roman" w:hAnsi="Times New Roman" w:cs="Times New Roman"/>
          <w:sz w:val="24"/>
          <w:szCs w:val="24"/>
        </w:rPr>
      </w:pPr>
      <w:r w:rsidRPr="007935EC">
        <w:rPr>
          <w:rFonts w:ascii="Times New Roman" w:eastAsia="Arial" w:hAnsi="Times New Roman" w:cs="Times New Roman"/>
          <w:sz w:val="24"/>
          <w:szCs w:val="24"/>
        </w:rPr>
        <w:t>Jeigu tiekėjas pateikė netikslius, neišsamius ar klaidingus dokumentus ar duomenis apie atitiktį pirkimo dokumentų reikalavimams ar šių dokumentų ar duomenų trūksta,</w:t>
      </w:r>
      <w:r w:rsidRPr="007935EC">
        <w:rPr>
          <w:rFonts w:ascii="Times New Roman" w:hAnsi="Times New Roman" w:cs="Times New Roman"/>
          <w:sz w:val="24"/>
          <w:szCs w:val="24"/>
        </w:rPr>
        <w:t xml:space="preserve"> perkančioji organizacija prašo (kai ji tai gali daryti nepažeisdama lygiateisiškumo ir skaidrumo principų) tiekėją</w:t>
      </w:r>
      <w:r w:rsidRPr="007935EC">
        <w:rPr>
          <w:rFonts w:ascii="Times New Roman" w:eastAsia="Arial" w:hAnsi="Times New Roman" w:cs="Times New Roman"/>
          <w:sz w:val="24"/>
          <w:szCs w:val="24"/>
        </w:rPr>
        <w:t xml:space="preserve"> šiuos dokumentus ar duomenis patikslinti, papildyti arba paaiškinti per</w:t>
      </w:r>
      <w:r w:rsidRPr="007935EC">
        <w:rPr>
          <w:rFonts w:ascii="Times New Roman" w:hAnsi="Times New Roman" w:cs="Times New Roman"/>
          <w:sz w:val="24"/>
          <w:szCs w:val="24"/>
        </w:rPr>
        <w:t xml:space="preserve"> </w:t>
      </w:r>
      <w:r w:rsidRPr="007935EC">
        <w:rPr>
          <w:rFonts w:ascii="Times New Roman" w:eastAsia="Arial" w:hAnsi="Times New Roman" w:cs="Times New Roman"/>
          <w:sz w:val="24"/>
          <w:szCs w:val="24"/>
        </w:rPr>
        <w:t xml:space="preserve">perkančiosios organizacijos nustatytą protingą terminą. </w:t>
      </w:r>
      <w:r w:rsidRPr="007935EC">
        <w:rPr>
          <w:rFonts w:ascii="Times New Roman" w:hAnsi="Times New Roman" w:cs="Times New Roman"/>
          <w:sz w:val="24"/>
          <w:szCs w:val="24"/>
        </w:rPr>
        <w:t>Duomenys ir (arba) dokumentai gali būti tikslinami, aiškinami ar papildomi, vadovaujantis VPĮ 45 straipsnio 3 dalies nuostatomis</w:t>
      </w:r>
      <w:r w:rsidR="00AF46EB" w:rsidRPr="007935EC">
        <w:rPr>
          <w:rFonts w:ascii="Times New Roman" w:hAnsi="Times New Roman" w:cs="Times New Roman"/>
          <w:sz w:val="24"/>
          <w:szCs w:val="24"/>
        </w:rPr>
        <w:t>,</w:t>
      </w:r>
      <w:r w:rsidRPr="007935EC">
        <w:rPr>
          <w:rFonts w:ascii="Times New Roman" w:hAnsi="Times New Roman" w:cs="Times New Roman"/>
          <w:sz w:val="24"/>
          <w:szCs w:val="24"/>
        </w:rPr>
        <w:t xml:space="preserve"> pagrindiniais pirkimų principais</w:t>
      </w:r>
      <w:r w:rsidR="00D81749" w:rsidRPr="007935EC">
        <w:rPr>
          <w:rFonts w:ascii="Times New Roman" w:hAnsi="Times New Roman" w:cs="Times New Roman"/>
          <w:sz w:val="24"/>
          <w:szCs w:val="24"/>
        </w:rPr>
        <w:t xml:space="preserve"> </w:t>
      </w:r>
      <w:r w:rsidR="00BF7DCE" w:rsidRPr="007935EC">
        <w:rPr>
          <w:rFonts w:ascii="Times New Roman" w:hAnsi="Times New Roman" w:cs="Times New Roman"/>
          <w:sz w:val="24"/>
          <w:szCs w:val="24"/>
        </w:rPr>
        <w:t>ir</w:t>
      </w:r>
      <w:r w:rsidR="00D81749" w:rsidRPr="007935EC">
        <w:rPr>
          <w:rFonts w:ascii="Times New Roman" w:hAnsi="Times New Roman" w:cs="Times New Roman"/>
          <w:sz w:val="24"/>
          <w:szCs w:val="24"/>
        </w:rPr>
        <w:t xml:space="preserve"> Viešųjų </w:t>
      </w:r>
      <w:r w:rsidR="00D81749" w:rsidRPr="007935EC">
        <w:rPr>
          <w:rFonts w:ascii="Times New Roman" w:hAnsi="Times New Roman" w:cs="Times New Roman"/>
          <w:sz w:val="24"/>
          <w:szCs w:val="24"/>
        </w:rPr>
        <w:lastRenderedPageBreak/>
        <w:t xml:space="preserve">pirkimų tarnybos direktoriaus 2022 m. gruodžio 30 d. įsakymu Nr. 1S-240 patvirtintomis </w:t>
      </w:r>
      <w:r w:rsidR="00C21747" w:rsidRPr="007935EC">
        <w:rPr>
          <w:rFonts w:ascii="Times New Roman" w:hAnsi="Times New Roman" w:cs="Times New Roman"/>
          <w:sz w:val="24"/>
          <w:szCs w:val="24"/>
        </w:rPr>
        <w:t xml:space="preserve">Pasiūlymų patikslinimo, papildymo ar paaiškinimo </w:t>
      </w:r>
      <w:r w:rsidR="00233EEF" w:rsidRPr="007935EC">
        <w:rPr>
          <w:rFonts w:ascii="Times New Roman" w:hAnsi="Times New Roman" w:cs="Times New Roman"/>
          <w:sz w:val="24"/>
          <w:szCs w:val="24"/>
        </w:rPr>
        <w:t>taisyklėmis</w:t>
      </w:r>
      <w:r w:rsidR="00C21747" w:rsidRPr="007935EC">
        <w:rPr>
          <w:rFonts w:ascii="Times New Roman" w:hAnsi="Times New Roman" w:cs="Times New Roman"/>
          <w:sz w:val="24"/>
          <w:szCs w:val="24"/>
        </w:rPr>
        <w:t>.</w:t>
      </w:r>
      <w:r w:rsidRPr="007935EC">
        <w:rPr>
          <w:rStyle w:val="Puslapioinaosnuoroda"/>
          <w:rFonts w:ascii="Times New Roman" w:hAnsi="Times New Roman" w:cs="Times New Roman"/>
          <w:sz w:val="24"/>
          <w:szCs w:val="24"/>
        </w:rPr>
        <w:footnoteReference w:id="4"/>
      </w:r>
      <w:r w:rsidRPr="007935EC">
        <w:rPr>
          <w:rFonts w:ascii="Times New Roman" w:hAnsi="Times New Roman" w:cs="Times New Roman"/>
          <w:sz w:val="24"/>
          <w:szCs w:val="24"/>
        </w:rPr>
        <w:t xml:space="preserve"> </w:t>
      </w:r>
    </w:p>
    <w:p w14:paraId="565C970B" w14:textId="028C899D" w:rsidR="001A28B0" w:rsidRPr="007935EC" w:rsidRDefault="00763B33" w:rsidP="00ED4A1C">
      <w:pPr>
        <w:pStyle w:val="Sraopastraipa"/>
        <w:numPr>
          <w:ilvl w:val="1"/>
          <w:numId w:val="38"/>
        </w:numPr>
        <w:tabs>
          <w:tab w:val="left" w:pos="1276"/>
        </w:tabs>
        <w:spacing w:after="0" w:line="240" w:lineRule="auto"/>
        <w:ind w:left="0" w:firstLine="709"/>
        <w:jc w:val="both"/>
        <w:rPr>
          <w:rFonts w:ascii="Times New Roman" w:hAnsi="Times New Roman" w:cs="Times New Roman"/>
          <w:sz w:val="24"/>
          <w:szCs w:val="24"/>
        </w:rPr>
      </w:pPr>
      <w:r w:rsidRPr="007935EC">
        <w:rPr>
          <w:rFonts w:ascii="Times New Roman" w:eastAsia="Arial" w:hAnsi="Times New Roman" w:cs="Times New Roman"/>
          <w:sz w:val="24"/>
          <w:szCs w:val="24"/>
        </w:rPr>
        <w:t>Perkančioji organizacija gali nevertinti viso pasiūlymo, jeigu patikrinusi jo dalį nustato, kad, vadovaujantis pirkimo sąlygų reikalavimais, pasiūlymas turi būti atmestas.</w:t>
      </w:r>
    </w:p>
    <w:p w14:paraId="52074701" w14:textId="77777777" w:rsidR="006D0AB0" w:rsidRPr="007935EC" w:rsidRDefault="006D0AB0" w:rsidP="00ED4A1C">
      <w:pPr>
        <w:spacing w:line="240" w:lineRule="auto"/>
        <w:jc w:val="both"/>
        <w:rPr>
          <w:rFonts w:ascii="Times New Roman" w:hAnsi="Times New Roman" w:cs="Times New Roman"/>
          <w:sz w:val="24"/>
          <w:szCs w:val="24"/>
        </w:rPr>
      </w:pPr>
      <w:bookmarkStart w:id="45" w:name="_Toc48053179"/>
    </w:p>
    <w:p w14:paraId="1F2B61D4" w14:textId="16147E8B" w:rsidR="006D0AB0" w:rsidRPr="007935EC" w:rsidRDefault="001566DB" w:rsidP="00994BD6">
      <w:pPr>
        <w:pStyle w:val="Antrat1"/>
        <w:numPr>
          <w:ilvl w:val="0"/>
          <w:numId w:val="21"/>
        </w:numPr>
        <w:spacing w:before="0" w:after="0" w:line="300" w:lineRule="auto"/>
        <w:rPr>
          <w:rFonts w:ascii="Times New Roman" w:eastAsiaTheme="minorEastAsia" w:hAnsi="Times New Roman" w:cs="Times New Roman"/>
          <w:b/>
          <w:bCs/>
          <w:color w:val="002060"/>
          <w:sz w:val="24"/>
          <w:szCs w:val="24"/>
        </w:rPr>
      </w:pPr>
      <w:bookmarkStart w:id="46" w:name="_Toc85698581"/>
      <w:bookmarkStart w:id="47" w:name="_Toc86176532"/>
      <w:bookmarkStart w:id="48" w:name="_Toc134703662"/>
      <w:r w:rsidRPr="007935EC">
        <w:rPr>
          <w:rFonts w:ascii="Times New Roman" w:hAnsi="Times New Roman" w:cs="Times New Roman"/>
          <w:b/>
          <w:bCs/>
          <w:color w:val="002060"/>
          <w:sz w:val="24"/>
          <w:szCs w:val="24"/>
        </w:rPr>
        <w:t xml:space="preserve">Pasiūlymų atmetimo </w:t>
      </w:r>
      <w:bookmarkEnd w:id="45"/>
      <w:bookmarkEnd w:id="46"/>
      <w:bookmarkEnd w:id="47"/>
      <w:r w:rsidRPr="007935EC">
        <w:rPr>
          <w:rFonts w:ascii="Times New Roman" w:hAnsi="Times New Roman" w:cs="Times New Roman"/>
          <w:b/>
          <w:bCs/>
          <w:color w:val="002060"/>
          <w:sz w:val="24"/>
          <w:szCs w:val="24"/>
        </w:rPr>
        <w:t>pagrindai</w:t>
      </w:r>
      <w:bookmarkEnd w:id="48"/>
    </w:p>
    <w:p w14:paraId="323E73D0" w14:textId="77777777" w:rsidR="001B23B6" w:rsidRPr="007935EC" w:rsidRDefault="001B23B6" w:rsidP="00461391">
      <w:pPr>
        <w:pBdr>
          <w:top w:val="nil"/>
          <w:left w:val="nil"/>
          <w:bottom w:val="nil"/>
          <w:right w:val="nil"/>
          <w:between w:val="nil"/>
        </w:pBdr>
        <w:spacing w:after="0" w:line="300" w:lineRule="auto"/>
        <w:ind w:firstLine="697"/>
        <w:rPr>
          <w:rFonts w:ascii="Times New Roman" w:hAnsi="Times New Roman" w:cs="Times New Roman"/>
          <w:sz w:val="24"/>
          <w:szCs w:val="24"/>
        </w:rPr>
      </w:pPr>
    </w:p>
    <w:p w14:paraId="23E42369" w14:textId="37DE600B" w:rsidR="002A5BC8" w:rsidRPr="007935EC" w:rsidRDefault="00E52457" w:rsidP="00C814C2">
      <w:pPr>
        <w:pBdr>
          <w:top w:val="nil"/>
          <w:left w:val="nil"/>
          <w:bottom w:val="nil"/>
          <w:right w:val="nil"/>
          <w:between w:val="nil"/>
        </w:pBdr>
        <w:spacing w:after="0" w:line="240" w:lineRule="auto"/>
        <w:ind w:firstLine="697"/>
        <w:jc w:val="both"/>
        <w:rPr>
          <w:rFonts w:ascii="Times New Roman" w:hAnsi="Times New Roman" w:cs="Times New Roman"/>
          <w:color w:val="000000"/>
          <w:sz w:val="24"/>
          <w:szCs w:val="24"/>
        </w:rPr>
      </w:pPr>
      <w:r w:rsidRPr="007935EC">
        <w:rPr>
          <w:rFonts w:ascii="Times New Roman" w:hAnsi="Times New Roman" w:cs="Times New Roman"/>
          <w:sz w:val="24"/>
          <w:szCs w:val="24"/>
        </w:rPr>
        <w:t>14</w:t>
      </w:r>
      <w:r w:rsidR="00470DDE" w:rsidRPr="007935EC">
        <w:rPr>
          <w:rFonts w:ascii="Times New Roman" w:hAnsi="Times New Roman" w:cs="Times New Roman"/>
          <w:sz w:val="24"/>
          <w:szCs w:val="24"/>
        </w:rPr>
        <w:t xml:space="preserve">.1. </w:t>
      </w:r>
      <w:r w:rsidR="001328D8" w:rsidRPr="007935EC">
        <w:rPr>
          <w:rFonts w:ascii="Times New Roman" w:hAnsi="Times New Roman" w:cs="Times New Roman"/>
          <w:sz w:val="24"/>
          <w:szCs w:val="24"/>
        </w:rPr>
        <w:t xml:space="preserve">Tiekėjo </w:t>
      </w:r>
      <w:r w:rsidR="002A5BC8" w:rsidRPr="007935EC">
        <w:rPr>
          <w:rFonts w:ascii="Times New Roman" w:hAnsi="Times New Roman" w:cs="Times New Roman"/>
          <w:sz w:val="24"/>
          <w:szCs w:val="24"/>
        </w:rPr>
        <w:t xml:space="preserve">pateiktas </w:t>
      </w:r>
      <w:r w:rsidR="001328D8" w:rsidRPr="007935EC">
        <w:rPr>
          <w:rFonts w:ascii="Times New Roman" w:hAnsi="Times New Roman" w:cs="Times New Roman"/>
          <w:sz w:val="24"/>
          <w:szCs w:val="24"/>
        </w:rPr>
        <w:t>p</w:t>
      </w:r>
      <w:r w:rsidR="002A5BC8" w:rsidRPr="007935EC">
        <w:rPr>
          <w:rFonts w:ascii="Times New Roman" w:hAnsi="Times New Roman" w:cs="Times New Roman"/>
          <w:sz w:val="24"/>
          <w:szCs w:val="24"/>
        </w:rPr>
        <w:t>asiūlymas yra atmetamas</w:t>
      </w:r>
      <w:r w:rsidR="000B0988" w:rsidRPr="007935EC">
        <w:rPr>
          <w:rFonts w:ascii="Times New Roman" w:hAnsi="Times New Roman" w:cs="Times New Roman"/>
          <w:sz w:val="24"/>
          <w:szCs w:val="24"/>
        </w:rPr>
        <w:t xml:space="preserve"> / </w:t>
      </w:r>
      <w:r w:rsidR="00E46ACC" w:rsidRPr="007935EC">
        <w:rPr>
          <w:rFonts w:ascii="Times New Roman" w:hAnsi="Times New Roman" w:cs="Times New Roman"/>
          <w:sz w:val="24"/>
          <w:szCs w:val="24"/>
        </w:rPr>
        <w:t xml:space="preserve">tiekėjas </w:t>
      </w:r>
      <w:r w:rsidR="002A5BC8" w:rsidRPr="007935EC">
        <w:rPr>
          <w:rFonts w:ascii="Times New Roman" w:hAnsi="Times New Roman" w:cs="Times New Roman"/>
          <w:sz w:val="24"/>
          <w:szCs w:val="24"/>
        </w:rPr>
        <w:t xml:space="preserve">pašalinamas iš </w:t>
      </w:r>
      <w:r w:rsidR="009C2D43" w:rsidRPr="007935EC">
        <w:rPr>
          <w:rFonts w:ascii="Times New Roman" w:hAnsi="Times New Roman" w:cs="Times New Roman"/>
          <w:sz w:val="24"/>
          <w:szCs w:val="24"/>
        </w:rPr>
        <w:t>p</w:t>
      </w:r>
      <w:r w:rsidR="002A5BC8" w:rsidRPr="007935EC">
        <w:rPr>
          <w:rFonts w:ascii="Times New Roman" w:hAnsi="Times New Roman" w:cs="Times New Roman"/>
          <w:sz w:val="24"/>
          <w:szCs w:val="24"/>
        </w:rPr>
        <w:t>irkimo procedūros, jeigu yra bent viena iš šių sąlygų:</w:t>
      </w:r>
    </w:p>
    <w:p w14:paraId="5E54CD04" w14:textId="6583F9D8" w:rsidR="006D0AB0" w:rsidRPr="007935EC" w:rsidRDefault="008118DE" w:rsidP="00C814C2">
      <w:pPr>
        <w:pStyle w:val="Sraopastraipa"/>
        <w:pBdr>
          <w:top w:val="nil"/>
          <w:left w:val="nil"/>
          <w:bottom w:val="nil"/>
          <w:right w:val="nil"/>
          <w:between w:val="nil"/>
        </w:pBdr>
        <w:spacing w:after="0" w:line="240" w:lineRule="auto"/>
        <w:ind w:left="0" w:firstLine="697"/>
        <w:jc w:val="both"/>
        <w:rPr>
          <w:rFonts w:ascii="Times New Roman" w:hAnsi="Times New Roman" w:cs="Times New Roman"/>
          <w:color w:val="000000"/>
          <w:sz w:val="24"/>
          <w:szCs w:val="24"/>
        </w:rPr>
      </w:pPr>
      <w:r w:rsidRPr="007935EC">
        <w:rPr>
          <w:rFonts w:ascii="Times New Roman" w:eastAsia="Arial" w:hAnsi="Times New Roman" w:cs="Times New Roman"/>
          <w:color w:val="000000" w:themeColor="text1"/>
          <w:sz w:val="24"/>
          <w:szCs w:val="24"/>
        </w:rPr>
        <w:t xml:space="preserve">14.1.1. </w:t>
      </w:r>
      <w:r w:rsidR="00C2522E" w:rsidRPr="007935EC">
        <w:rPr>
          <w:rFonts w:ascii="Times New Roman" w:eastAsia="Arial" w:hAnsi="Times New Roman" w:cs="Times New Roman"/>
          <w:color w:val="000000" w:themeColor="text1"/>
          <w:sz w:val="24"/>
          <w:szCs w:val="24"/>
        </w:rPr>
        <w:t xml:space="preserve">tiekėjas </w:t>
      </w:r>
      <w:r w:rsidR="5C1D5905" w:rsidRPr="007935EC">
        <w:rPr>
          <w:rFonts w:ascii="Times New Roman" w:eastAsia="Arial" w:hAnsi="Times New Roman" w:cs="Times New Roman"/>
          <w:color w:val="000000" w:themeColor="text1"/>
          <w:sz w:val="24"/>
          <w:szCs w:val="24"/>
        </w:rPr>
        <w:t xml:space="preserve">turi būti pašalintas vadovaujantis </w:t>
      </w:r>
      <w:r w:rsidR="007A2A08" w:rsidRPr="007935EC">
        <w:rPr>
          <w:rFonts w:ascii="Times New Roman" w:hAnsi="Times New Roman" w:cs="Times New Roman"/>
          <w:sz w:val="24"/>
          <w:szCs w:val="24"/>
        </w:rPr>
        <w:t xml:space="preserve">pirkimo sąlygų </w:t>
      </w:r>
      <w:r w:rsidR="5C1D5905" w:rsidRPr="007935EC">
        <w:rPr>
          <w:rFonts w:ascii="Times New Roman" w:eastAsia="Arial" w:hAnsi="Times New Roman" w:cs="Times New Roman"/>
          <w:color w:val="000000" w:themeColor="text1"/>
          <w:sz w:val="24"/>
          <w:szCs w:val="24"/>
        </w:rPr>
        <w:t>nuostatomis dėl pašalinimo pagrindų,</w:t>
      </w:r>
      <w:r w:rsidR="00BE764F" w:rsidRPr="007935EC">
        <w:rPr>
          <w:rFonts w:ascii="Times New Roman" w:eastAsia="Arial" w:hAnsi="Times New Roman" w:cs="Times New Roman"/>
          <w:color w:val="000000" w:themeColor="text1"/>
          <w:sz w:val="24"/>
          <w:szCs w:val="24"/>
        </w:rPr>
        <w:t xml:space="preserve"> </w:t>
      </w:r>
      <w:r w:rsidR="5C1D5905" w:rsidRPr="007935EC">
        <w:rPr>
          <w:rFonts w:ascii="Times New Roman" w:eastAsia="Arial" w:hAnsi="Times New Roman" w:cs="Times New Roman"/>
          <w:color w:val="000000" w:themeColor="text1"/>
          <w:sz w:val="24"/>
          <w:szCs w:val="24"/>
        </w:rPr>
        <w:t xml:space="preserve">taip pat ir tais atvejais, kai tiekėjas remiasi ūkio subjekto pajėgumais, arba pasitelkia subtiekėją ir jiems </w:t>
      </w:r>
      <w:r w:rsidR="009C3CB0" w:rsidRPr="007935EC">
        <w:rPr>
          <w:rFonts w:ascii="Times New Roman" w:eastAsia="Arial" w:hAnsi="Times New Roman" w:cs="Times New Roman"/>
          <w:color w:val="000000" w:themeColor="text1"/>
          <w:sz w:val="24"/>
          <w:szCs w:val="24"/>
        </w:rPr>
        <w:t xml:space="preserve">pagal pirkimo sąlygas </w:t>
      </w:r>
      <w:r w:rsidR="5C1D5905" w:rsidRPr="007935EC">
        <w:rPr>
          <w:rFonts w:ascii="Times New Roman" w:eastAsia="Arial" w:hAnsi="Times New Roman" w:cs="Times New Roman"/>
          <w:color w:val="000000" w:themeColor="text1"/>
          <w:sz w:val="24"/>
          <w:szCs w:val="24"/>
        </w:rPr>
        <w:t xml:space="preserve">keliami reikalavimai dėl pašalinimo pagrindų, tačiau ūkio subjekto ar subtiekėjo padėtis atitinka nustatytus pašalinimo pagrindus ir </w:t>
      </w:r>
      <w:r w:rsidR="009C3CB0" w:rsidRPr="007935EC">
        <w:rPr>
          <w:rFonts w:ascii="Times New Roman" w:eastAsia="Arial" w:hAnsi="Times New Roman" w:cs="Times New Roman"/>
          <w:color w:val="000000" w:themeColor="text1"/>
          <w:sz w:val="24"/>
          <w:szCs w:val="24"/>
        </w:rPr>
        <w:t xml:space="preserve">perkančiosios organizacijos </w:t>
      </w:r>
      <w:r w:rsidR="5C1D5905" w:rsidRPr="007935EC">
        <w:rPr>
          <w:rFonts w:ascii="Times New Roman" w:eastAsia="Arial" w:hAnsi="Times New Roman" w:cs="Times New Roman"/>
          <w:color w:val="000000" w:themeColor="text1"/>
          <w:sz w:val="24"/>
          <w:szCs w:val="24"/>
        </w:rPr>
        <w:t xml:space="preserve">nurodymu </w:t>
      </w:r>
      <w:r w:rsidR="006F56D4" w:rsidRPr="007935EC">
        <w:rPr>
          <w:rFonts w:ascii="Times New Roman" w:eastAsia="Arial" w:hAnsi="Times New Roman" w:cs="Times New Roman"/>
          <w:color w:val="000000" w:themeColor="text1"/>
          <w:sz w:val="24"/>
          <w:szCs w:val="24"/>
        </w:rPr>
        <w:t xml:space="preserve">tiekėjas </w:t>
      </w:r>
      <w:r w:rsidR="5C1D5905" w:rsidRPr="007935EC">
        <w:rPr>
          <w:rFonts w:ascii="Times New Roman" w:eastAsia="Arial" w:hAnsi="Times New Roman" w:cs="Times New Roman"/>
          <w:color w:val="000000" w:themeColor="text1"/>
          <w:sz w:val="24"/>
          <w:szCs w:val="24"/>
        </w:rPr>
        <w:t>nepakeitė šio ūkio subjekto ar subtiekėjo į pašalinimo pagrindų neturintį ūkio subjektą;</w:t>
      </w:r>
    </w:p>
    <w:p w14:paraId="764A0BD5" w14:textId="05C84954" w:rsidR="006D0AB0" w:rsidRPr="007935EC" w:rsidRDefault="001A651D" w:rsidP="00C814C2">
      <w:pPr>
        <w:pBdr>
          <w:top w:val="nil"/>
          <w:left w:val="nil"/>
          <w:bottom w:val="nil"/>
          <w:right w:val="nil"/>
          <w:between w:val="nil"/>
        </w:pBdr>
        <w:spacing w:after="0" w:line="240" w:lineRule="auto"/>
        <w:ind w:firstLine="720"/>
        <w:jc w:val="both"/>
        <w:rPr>
          <w:rFonts w:ascii="Times New Roman" w:hAnsi="Times New Roman" w:cs="Times New Roman"/>
          <w:color w:val="000000"/>
          <w:sz w:val="24"/>
          <w:szCs w:val="24"/>
        </w:rPr>
      </w:pPr>
      <w:r w:rsidRPr="007935EC">
        <w:rPr>
          <w:rFonts w:ascii="Times New Roman" w:eastAsia="Arial" w:hAnsi="Times New Roman" w:cs="Times New Roman"/>
          <w:color w:val="000000" w:themeColor="text1"/>
          <w:sz w:val="24"/>
          <w:szCs w:val="24"/>
        </w:rPr>
        <w:t>14.1.2</w:t>
      </w:r>
      <w:r w:rsidR="00476838" w:rsidRPr="007935EC">
        <w:rPr>
          <w:rFonts w:ascii="Times New Roman" w:eastAsia="Arial" w:hAnsi="Times New Roman" w:cs="Times New Roman"/>
          <w:color w:val="000000" w:themeColor="text1"/>
          <w:sz w:val="24"/>
          <w:szCs w:val="24"/>
        </w:rPr>
        <w:t>.</w:t>
      </w:r>
      <w:r w:rsidRPr="007935EC">
        <w:rPr>
          <w:rFonts w:ascii="Times New Roman" w:eastAsia="Arial" w:hAnsi="Times New Roman" w:cs="Times New Roman"/>
          <w:color w:val="000000" w:themeColor="text1"/>
          <w:sz w:val="24"/>
          <w:szCs w:val="24"/>
        </w:rPr>
        <w:t xml:space="preserve"> </w:t>
      </w:r>
      <w:r w:rsidR="00C92363" w:rsidRPr="007935EC">
        <w:rPr>
          <w:rFonts w:ascii="Times New Roman" w:eastAsia="Arial" w:hAnsi="Times New Roman" w:cs="Times New Roman"/>
          <w:color w:val="000000" w:themeColor="text1"/>
          <w:sz w:val="24"/>
          <w:szCs w:val="24"/>
        </w:rPr>
        <w:t xml:space="preserve">tiekėjas </w:t>
      </w:r>
      <w:r w:rsidR="5C1D5905" w:rsidRPr="007935EC">
        <w:rPr>
          <w:rFonts w:ascii="Times New Roman" w:eastAsia="Arial" w:hAnsi="Times New Roman" w:cs="Times New Roman"/>
          <w:color w:val="000000" w:themeColor="text1"/>
          <w:sz w:val="24"/>
          <w:szCs w:val="24"/>
        </w:rPr>
        <w:t xml:space="preserve">neatitinka </w:t>
      </w:r>
      <w:r w:rsidR="00CE7DB2" w:rsidRPr="007935EC">
        <w:rPr>
          <w:rFonts w:ascii="Times New Roman" w:hAnsi="Times New Roman" w:cs="Times New Roman"/>
          <w:sz w:val="24"/>
          <w:szCs w:val="24"/>
        </w:rPr>
        <w:t xml:space="preserve">specialiosiose pirkimų sąlygose </w:t>
      </w:r>
      <w:r w:rsidR="5C1D5905" w:rsidRPr="007935EC">
        <w:rPr>
          <w:rFonts w:ascii="Times New Roman" w:eastAsia="Arial" w:hAnsi="Times New Roman" w:cs="Times New Roman"/>
          <w:color w:val="000000" w:themeColor="text1"/>
          <w:sz w:val="24"/>
          <w:szCs w:val="24"/>
        </w:rPr>
        <w:t>nustatyt</w:t>
      </w:r>
      <w:r w:rsidR="00FD5145" w:rsidRPr="007935EC">
        <w:rPr>
          <w:rFonts w:ascii="Times New Roman" w:eastAsia="Arial" w:hAnsi="Times New Roman" w:cs="Times New Roman"/>
          <w:color w:val="000000" w:themeColor="text1"/>
          <w:sz w:val="24"/>
          <w:szCs w:val="24"/>
        </w:rPr>
        <w:t>ų</w:t>
      </w:r>
      <w:r w:rsidR="5C1D5905" w:rsidRPr="007935EC">
        <w:rPr>
          <w:rFonts w:ascii="Times New Roman" w:eastAsia="Arial" w:hAnsi="Times New Roman" w:cs="Times New Roman"/>
          <w:color w:val="000000" w:themeColor="text1"/>
          <w:sz w:val="24"/>
          <w:szCs w:val="24"/>
        </w:rPr>
        <w:t xml:space="preserve"> kvalifikacijos reikalavim</w:t>
      </w:r>
      <w:r w:rsidR="00FD5145" w:rsidRPr="007935EC">
        <w:rPr>
          <w:rFonts w:ascii="Times New Roman" w:eastAsia="Arial" w:hAnsi="Times New Roman" w:cs="Times New Roman"/>
          <w:color w:val="000000" w:themeColor="text1"/>
          <w:sz w:val="24"/>
          <w:szCs w:val="24"/>
        </w:rPr>
        <w:t>ų</w:t>
      </w:r>
      <w:r w:rsidR="00A91CFF" w:rsidRPr="007935EC">
        <w:rPr>
          <w:rFonts w:ascii="Times New Roman" w:eastAsia="Arial" w:hAnsi="Times New Roman" w:cs="Times New Roman"/>
          <w:color w:val="000000" w:themeColor="text1"/>
          <w:sz w:val="24"/>
          <w:szCs w:val="24"/>
        </w:rPr>
        <w:t>, jeigu taikoma,</w:t>
      </w:r>
      <w:r w:rsidR="5C1D5905" w:rsidRPr="007935EC">
        <w:rPr>
          <w:rFonts w:ascii="Times New Roman" w:eastAsia="Arial" w:hAnsi="Times New Roman" w:cs="Times New Roman"/>
          <w:color w:val="000000" w:themeColor="text1"/>
          <w:sz w:val="24"/>
          <w:szCs w:val="24"/>
        </w:rPr>
        <w:t xml:space="preserve"> ir (ar), jeigu taikoma, kokybės vadybos sistemos ir aplinkos apsaugos vadybos sistemos standarto ir (ar) ūkio subjektas, kurio pajėgumais remiasi</w:t>
      </w:r>
      <w:r w:rsidR="006074E3" w:rsidRPr="007935EC">
        <w:rPr>
          <w:rFonts w:ascii="Times New Roman" w:eastAsia="Arial" w:hAnsi="Times New Roman" w:cs="Times New Roman"/>
          <w:color w:val="000000" w:themeColor="text1"/>
          <w:sz w:val="24"/>
          <w:szCs w:val="24"/>
        </w:rPr>
        <w:t xml:space="preserve"> </w:t>
      </w:r>
      <w:r w:rsidR="0045675B" w:rsidRPr="007935EC">
        <w:rPr>
          <w:rFonts w:ascii="Times New Roman" w:eastAsia="Arial" w:hAnsi="Times New Roman" w:cs="Times New Roman"/>
          <w:color w:val="000000" w:themeColor="text1"/>
          <w:sz w:val="24"/>
          <w:szCs w:val="24"/>
        </w:rPr>
        <w:t>tiekėjas</w:t>
      </w:r>
      <w:r w:rsidR="5C1D5905" w:rsidRPr="007935EC">
        <w:rPr>
          <w:rFonts w:ascii="Times New Roman" w:eastAsia="Arial" w:hAnsi="Times New Roman" w:cs="Times New Roman"/>
          <w:color w:val="000000" w:themeColor="text1"/>
          <w:sz w:val="24"/>
          <w:szCs w:val="24"/>
        </w:rPr>
        <w:t>, netenkina jam keliamų kvalifikacijos reikalavimų</w:t>
      </w:r>
      <w:r w:rsidR="0010252A" w:rsidRPr="007935EC">
        <w:rPr>
          <w:rFonts w:ascii="Times New Roman" w:eastAsia="Arial" w:hAnsi="Times New Roman" w:cs="Times New Roman"/>
          <w:color w:val="000000" w:themeColor="text1"/>
          <w:sz w:val="24"/>
          <w:szCs w:val="24"/>
        </w:rPr>
        <w:t>, jeigu taikoma,</w:t>
      </w:r>
      <w:r w:rsidR="5C1D5905" w:rsidRPr="007935EC">
        <w:rPr>
          <w:rFonts w:ascii="Times New Roman" w:eastAsia="Arial" w:hAnsi="Times New Roman" w:cs="Times New Roman"/>
          <w:color w:val="000000" w:themeColor="text1"/>
          <w:sz w:val="24"/>
          <w:szCs w:val="24"/>
        </w:rPr>
        <w:t xml:space="preserve"> ir </w:t>
      </w:r>
      <w:r w:rsidR="0045675B" w:rsidRPr="007935EC">
        <w:rPr>
          <w:rFonts w:ascii="Times New Roman" w:eastAsia="Arial" w:hAnsi="Times New Roman" w:cs="Times New Roman"/>
          <w:color w:val="000000" w:themeColor="text1"/>
          <w:sz w:val="24"/>
          <w:szCs w:val="24"/>
        </w:rPr>
        <w:t xml:space="preserve">perkančiosios organizacijos </w:t>
      </w:r>
      <w:r w:rsidR="5C1D5905" w:rsidRPr="007935EC">
        <w:rPr>
          <w:rFonts w:ascii="Times New Roman" w:eastAsia="Arial" w:hAnsi="Times New Roman" w:cs="Times New Roman"/>
          <w:color w:val="000000" w:themeColor="text1"/>
          <w:sz w:val="24"/>
          <w:szCs w:val="24"/>
        </w:rPr>
        <w:t>nurodymu nebuvo pakeistas į reikalavimus atitinkantį ūkio subjektą;</w:t>
      </w:r>
    </w:p>
    <w:p w14:paraId="11B4F47A" w14:textId="0350944D" w:rsidR="006D0AB0" w:rsidRPr="007935EC" w:rsidRDefault="00303811" w:rsidP="00C814C2">
      <w:pPr>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r w:rsidRPr="007935EC">
        <w:rPr>
          <w:rFonts w:ascii="Times New Roman" w:eastAsia="Arial" w:hAnsi="Times New Roman" w:cs="Times New Roman"/>
          <w:color w:val="000000" w:themeColor="text1"/>
          <w:sz w:val="24"/>
          <w:szCs w:val="24"/>
        </w:rPr>
        <w:t xml:space="preserve">14.1.3. </w:t>
      </w:r>
      <w:r w:rsidR="5C1D5905" w:rsidRPr="007935EC">
        <w:rPr>
          <w:rFonts w:ascii="Times New Roman" w:eastAsia="Arial" w:hAnsi="Times New Roman" w:cs="Times New Roman"/>
          <w:color w:val="000000" w:themeColor="text1"/>
          <w:sz w:val="24"/>
          <w:szCs w:val="24"/>
        </w:rPr>
        <w:t>per</w:t>
      </w:r>
      <w:r w:rsidR="53A53A8B" w:rsidRPr="007935EC">
        <w:rPr>
          <w:rFonts w:ascii="Times New Roman" w:hAnsi="Times New Roman" w:cs="Times New Roman"/>
          <w:sz w:val="24"/>
          <w:szCs w:val="24"/>
        </w:rPr>
        <w:t xml:space="preserve"> </w:t>
      </w:r>
      <w:r w:rsidR="001E7D6A" w:rsidRPr="007935EC">
        <w:rPr>
          <w:rFonts w:ascii="Times New Roman" w:eastAsia="Arial" w:hAnsi="Times New Roman" w:cs="Times New Roman"/>
          <w:color w:val="000000" w:themeColor="text1"/>
          <w:sz w:val="24"/>
          <w:szCs w:val="24"/>
        </w:rPr>
        <w:t xml:space="preserve">perkančiosios organizacijos </w:t>
      </w:r>
      <w:r w:rsidR="5C1D5905" w:rsidRPr="007935EC">
        <w:rPr>
          <w:rFonts w:ascii="Times New Roman" w:eastAsia="Arial" w:hAnsi="Times New Roman" w:cs="Times New Roman"/>
          <w:color w:val="000000" w:themeColor="text1"/>
          <w:sz w:val="24"/>
          <w:szCs w:val="24"/>
        </w:rPr>
        <w:t>nustatytą terminą nepatikslino, nepapildė, nepaaiškino</w:t>
      </w:r>
      <w:r w:rsidR="006074E3" w:rsidRPr="007935EC">
        <w:rPr>
          <w:rFonts w:ascii="Times New Roman" w:eastAsia="Arial" w:hAnsi="Times New Roman" w:cs="Times New Roman"/>
          <w:color w:val="000000" w:themeColor="text1"/>
          <w:sz w:val="24"/>
          <w:szCs w:val="24"/>
        </w:rPr>
        <w:t xml:space="preserve"> </w:t>
      </w:r>
      <w:r w:rsidR="007766CF" w:rsidRPr="007935EC">
        <w:rPr>
          <w:rFonts w:ascii="Times New Roman" w:eastAsia="Arial" w:hAnsi="Times New Roman" w:cs="Times New Roman"/>
          <w:color w:val="000000" w:themeColor="text1"/>
          <w:sz w:val="24"/>
          <w:szCs w:val="24"/>
        </w:rPr>
        <w:t>savo pasiūlymo</w:t>
      </w:r>
      <w:r w:rsidR="5C1D5905" w:rsidRPr="007935EC">
        <w:rPr>
          <w:rFonts w:ascii="Times New Roman" w:eastAsia="Arial" w:hAnsi="Times New Roman" w:cs="Times New Roman"/>
          <w:color w:val="000000" w:themeColor="text1"/>
          <w:sz w:val="24"/>
          <w:szCs w:val="24"/>
        </w:rPr>
        <w:t>;</w:t>
      </w:r>
    </w:p>
    <w:p w14:paraId="661396CD" w14:textId="2EA43BEA" w:rsidR="006D0AB0" w:rsidRPr="007935EC" w:rsidRDefault="00303811" w:rsidP="00C814C2">
      <w:pPr>
        <w:pStyle w:val="Sraopastraipa"/>
        <w:pBdr>
          <w:top w:val="nil"/>
          <w:left w:val="nil"/>
          <w:bottom w:val="nil"/>
          <w:right w:val="nil"/>
          <w:between w:val="nil"/>
        </w:pBdr>
        <w:spacing w:after="0" w:line="240" w:lineRule="auto"/>
        <w:ind w:left="697"/>
        <w:jc w:val="both"/>
        <w:rPr>
          <w:rFonts w:ascii="Times New Roman" w:eastAsia="Arial" w:hAnsi="Times New Roman" w:cs="Times New Roman"/>
          <w:color w:val="000000"/>
          <w:sz w:val="24"/>
          <w:szCs w:val="24"/>
        </w:rPr>
      </w:pPr>
      <w:r w:rsidRPr="007935EC">
        <w:rPr>
          <w:rFonts w:ascii="Times New Roman" w:eastAsia="Arial" w:hAnsi="Times New Roman" w:cs="Times New Roman"/>
          <w:color w:val="000000" w:themeColor="text1"/>
          <w:sz w:val="24"/>
          <w:szCs w:val="24"/>
        </w:rPr>
        <w:t xml:space="preserve">14.1.4. </w:t>
      </w:r>
      <w:r w:rsidR="005B5DDD" w:rsidRPr="007935EC">
        <w:rPr>
          <w:rFonts w:ascii="Times New Roman" w:eastAsia="Arial" w:hAnsi="Times New Roman" w:cs="Times New Roman"/>
          <w:color w:val="000000" w:themeColor="text1"/>
          <w:sz w:val="24"/>
          <w:szCs w:val="24"/>
        </w:rPr>
        <w:t>tiekėjas p</w:t>
      </w:r>
      <w:r w:rsidR="5C1D5905" w:rsidRPr="007935EC">
        <w:rPr>
          <w:rFonts w:ascii="Times New Roman" w:eastAsia="Arial" w:hAnsi="Times New Roman" w:cs="Times New Roman"/>
          <w:color w:val="000000" w:themeColor="text1"/>
          <w:sz w:val="24"/>
          <w:szCs w:val="24"/>
        </w:rPr>
        <w:t>asiūlymą pateikė ne CVP IS priemonėmis</w:t>
      </w:r>
      <w:r w:rsidR="003C0D8F" w:rsidRPr="007935EC">
        <w:rPr>
          <w:rFonts w:ascii="Times New Roman" w:eastAsia="Arial" w:hAnsi="Times New Roman" w:cs="Times New Roman"/>
          <w:color w:val="000000" w:themeColor="text1"/>
          <w:sz w:val="24"/>
          <w:szCs w:val="24"/>
        </w:rPr>
        <w:t xml:space="preserve"> (naudojant </w:t>
      </w:r>
      <w:r w:rsidR="008A043E" w:rsidRPr="007935EC">
        <w:rPr>
          <w:rFonts w:ascii="Times New Roman" w:eastAsia="Arial" w:hAnsi="Times New Roman" w:cs="Times New Roman"/>
          <w:color w:val="000000" w:themeColor="text1"/>
          <w:sz w:val="24"/>
          <w:szCs w:val="24"/>
        </w:rPr>
        <w:t xml:space="preserve">ne CVP IS </w:t>
      </w:r>
      <w:r w:rsidR="00B66672" w:rsidRPr="007935EC">
        <w:rPr>
          <w:rFonts w:ascii="Times New Roman" w:eastAsia="Arial" w:hAnsi="Times New Roman" w:cs="Times New Roman"/>
          <w:color w:val="000000" w:themeColor="text1"/>
          <w:sz w:val="24"/>
          <w:szCs w:val="24"/>
        </w:rPr>
        <w:t>„pasiūlym</w:t>
      </w:r>
      <w:r w:rsidR="00D53FE2" w:rsidRPr="007935EC">
        <w:rPr>
          <w:rFonts w:ascii="Times New Roman" w:eastAsia="Arial" w:hAnsi="Times New Roman" w:cs="Times New Roman"/>
          <w:color w:val="000000" w:themeColor="text1"/>
          <w:sz w:val="24"/>
          <w:szCs w:val="24"/>
        </w:rPr>
        <w:t>ų</w:t>
      </w:r>
      <w:r w:rsidR="00B66672" w:rsidRPr="007935EC">
        <w:rPr>
          <w:rFonts w:ascii="Times New Roman" w:eastAsia="Arial" w:hAnsi="Times New Roman" w:cs="Times New Roman"/>
          <w:color w:val="000000" w:themeColor="text1"/>
          <w:sz w:val="24"/>
          <w:szCs w:val="24"/>
        </w:rPr>
        <w:t xml:space="preserve"> dėžutę“)</w:t>
      </w:r>
      <w:r w:rsidR="5C1D5905" w:rsidRPr="007935EC">
        <w:rPr>
          <w:rFonts w:ascii="Times New Roman" w:eastAsia="Arial" w:hAnsi="Times New Roman" w:cs="Times New Roman"/>
          <w:color w:val="000000" w:themeColor="text1"/>
          <w:sz w:val="24"/>
          <w:szCs w:val="24"/>
        </w:rPr>
        <w:t>;</w:t>
      </w:r>
    </w:p>
    <w:p w14:paraId="78A5EC30" w14:textId="13E6670B" w:rsidR="006074E3" w:rsidRPr="007935EC" w:rsidRDefault="00303811" w:rsidP="00C814C2">
      <w:pPr>
        <w:pStyle w:val="Sraopastraipa"/>
        <w:pBdr>
          <w:top w:val="nil"/>
          <w:left w:val="nil"/>
          <w:bottom w:val="nil"/>
          <w:right w:val="nil"/>
          <w:between w:val="nil"/>
        </w:pBdr>
        <w:spacing w:after="0" w:line="240" w:lineRule="auto"/>
        <w:ind w:left="0" w:firstLine="697"/>
        <w:jc w:val="both"/>
        <w:rPr>
          <w:rFonts w:ascii="Times New Roman" w:eastAsia="Arial" w:hAnsi="Times New Roman" w:cs="Times New Roman"/>
          <w:color w:val="000000" w:themeColor="text1"/>
          <w:sz w:val="24"/>
          <w:szCs w:val="24"/>
        </w:rPr>
      </w:pPr>
      <w:r w:rsidRPr="007935EC">
        <w:rPr>
          <w:rFonts w:ascii="Times New Roman" w:eastAsia="Arial" w:hAnsi="Times New Roman" w:cs="Times New Roman"/>
          <w:color w:val="000000" w:themeColor="text1"/>
          <w:sz w:val="24"/>
          <w:szCs w:val="24"/>
        </w:rPr>
        <w:t xml:space="preserve">14.1.5. </w:t>
      </w:r>
      <w:r w:rsidR="0074068C" w:rsidRPr="007935EC">
        <w:rPr>
          <w:rFonts w:ascii="Times New Roman" w:eastAsia="Arial" w:hAnsi="Times New Roman" w:cs="Times New Roman"/>
          <w:color w:val="000000" w:themeColor="text1"/>
          <w:sz w:val="24"/>
          <w:szCs w:val="24"/>
        </w:rPr>
        <w:t>p</w:t>
      </w:r>
      <w:r w:rsidR="5C1D5905" w:rsidRPr="007935EC">
        <w:rPr>
          <w:rFonts w:ascii="Times New Roman" w:eastAsia="Arial" w:hAnsi="Times New Roman" w:cs="Times New Roman"/>
          <w:color w:val="000000" w:themeColor="text1"/>
          <w:sz w:val="24"/>
          <w:szCs w:val="24"/>
        </w:rPr>
        <w:t xml:space="preserve">asiūlymas neatitinka </w:t>
      </w:r>
      <w:r w:rsidR="00A865BD" w:rsidRPr="007935EC">
        <w:rPr>
          <w:rFonts w:ascii="Times New Roman" w:eastAsia="Arial" w:hAnsi="Times New Roman" w:cs="Times New Roman"/>
          <w:color w:val="000000" w:themeColor="text1"/>
          <w:sz w:val="24"/>
          <w:szCs w:val="24"/>
        </w:rPr>
        <w:t xml:space="preserve">pirkimo dokumentų </w:t>
      </w:r>
      <w:r w:rsidR="5C1D5905" w:rsidRPr="007935EC">
        <w:rPr>
          <w:rFonts w:ascii="Times New Roman" w:eastAsia="Arial" w:hAnsi="Times New Roman" w:cs="Times New Roman"/>
          <w:color w:val="000000" w:themeColor="text1"/>
          <w:sz w:val="24"/>
          <w:szCs w:val="24"/>
        </w:rPr>
        <w:t>reikalavimų</w:t>
      </w:r>
      <w:r w:rsidR="0050021C" w:rsidRPr="007935EC">
        <w:rPr>
          <w:rFonts w:ascii="Times New Roman" w:eastAsia="Arial" w:hAnsi="Times New Roman" w:cs="Times New Roman"/>
          <w:color w:val="000000" w:themeColor="text1"/>
          <w:sz w:val="24"/>
          <w:szCs w:val="24"/>
        </w:rPr>
        <w:t xml:space="preserve"> ir jo trūkumai negali būti ištaisyti </w:t>
      </w:r>
      <w:r w:rsidR="00553751" w:rsidRPr="007935EC">
        <w:rPr>
          <w:rFonts w:ascii="Times New Roman" w:eastAsia="Arial" w:hAnsi="Times New Roman" w:cs="Times New Roman"/>
          <w:color w:val="000000" w:themeColor="text1"/>
          <w:sz w:val="24"/>
          <w:szCs w:val="24"/>
        </w:rPr>
        <w:t xml:space="preserve">vadovaujantis Viešųjų pirkimų tarnybos nustatytomis </w:t>
      </w:r>
      <w:r w:rsidR="003730C7" w:rsidRPr="007935EC">
        <w:rPr>
          <w:rFonts w:ascii="Times New Roman" w:eastAsia="Arial" w:hAnsi="Times New Roman" w:cs="Times New Roman"/>
          <w:color w:val="000000" w:themeColor="text1"/>
          <w:sz w:val="24"/>
          <w:szCs w:val="24"/>
        </w:rPr>
        <w:t xml:space="preserve">Pasiūlymų </w:t>
      </w:r>
      <w:r w:rsidR="00397C64" w:rsidRPr="007935EC">
        <w:rPr>
          <w:rFonts w:ascii="Times New Roman" w:eastAsia="Arial" w:hAnsi="Times New Roman" w:cs="Times New Roman"/>
          <w:color w:val="000000" w:themeColor="text1"/>
          <w:sz w:val="24"/>
          <w:szCs w:val="24"/>
        </w:rPr>
        <w:t xml:space="preserve">patikslinimo, papildymo ar paaiškinimo </w:t>
      </w:r>
      <w:r w:rsidR="00553751" w:rsidRPr="007935EC">
        <w:rPr>
          <w:rFonts w:ascii="Times New Roman" w:eastAsia="Arial" w:hAnsi="Times New Roman" w:cs="Times New Roman"/>
          <w:color w:val="000000" w:themeColor="text1"/>
          <w:sz w:val="24"/>
          <w:szCs w:val="24"/>
        </w:rPr>
        <w:t>taisyklėmis</w:t>
      </w:r>
      <w:r w:rsidR="00553751" w:rsidRPr="007935EC">
        <w:rPr>
          <w:rStyle w:val="Puslapioinaosnuoroda"/>
          <w:rFonts w:ascii="Times New Roman" w:eastAsia="Arial" w:hAnsi="Times New Roman" w:cs="Times New Roman"/>
          <w:color w:val="000000" w:themeColor="text1"/>
          <w:sz w:val="24"/>
          <w:szCs w:val="24"/>
        </w:rPr>
        <w:footnoteReference w:id="5"/>
      </w:r>
      <w:r w:rsidR="5C1D5905" w:rsidRPr="007935EC">
        <w:rPr>
          <w:rFonts w:ascii="Times New Roman" w:eastAsia="Arial" w:hAnsi="Times New Roman" w:cs="Times New Roman"/>
          <w:color w:val="000000" w:themeColor="text1"/>
          <w:sz w:val="24"/>
          <w:szCs w:val="24"/>
        </w:rPr>
        <w:t>;</w:t>
      </w:r>
    </w:p>
    <w:p w14:paraId="32A654C7" w14:textId="77777777" w:rsidR="00697E3A" w:rsidRPr="007935EC" w:rsidRDefault="00303811" w:rsidP="00C814C2">
      <w:pPr>
        <w:pStyle w:val="Sraopastraipa"/>
        <w:pBdr>
          <w:top w:val="nil"/>
          <w:left w:val="nil"/>
          <w:bottom w:val="nil"/>
          <w:right w:val="nil"/>
          <w:between w:val="nil"/>
        </w:pBdr>
        <w:spacing w:after="0" w:line="240" w:lineRule="auto"/>
        <w:ind w:left="0" w:firstLine="697"/>
        <w:jc w:val="both"/>
        <w:rPr>
          <w:rFonts w:ascii="Times New Roman" w:hAnsi="Times New Roman" w:cs="Times New Roman"/>
          <w:sz w:val="24"/>
          <w:szCs w:val="24"/>
        </w:rPr>
      </w:pPr>
      <w:r w:rsidRPr="007935EC">
        <w:rPr>
          <w:rFonts w:ascii="Times New Roman" w:eastAsia="Arial" w:hAnsi="Times New Roman" w:cs="Times New Roman"/>
          <w:color w:val="000000" w:themeColor="text1"/>
          <w:sz w:val="24"/>
          <w:szCs w:val="24"/>
        </w:rPr>
        <w:t>14.1.6.</w:t>
      </w:r>
      <w:r w:rsidR="006074E3" w:rsidRPr="007935EC">
        <w:rPr>
          <w:rFonts w:ascii="Times New Roman" w:eastAsia="Arial" w:hAnsi="Times New Roman" w:cs="Times New Roman"/>
          <w:color w:val="000000" w:themeColor="text1"/>
          <w:sz w:val="24"/>
          <w:szCs w:val="24"/>
        </w:rPr>
        <w:t xml:space="preserve"> </w:t>
      </w:r>
      <w:r w:rsidR="0074068C" w:rsidRPr="007935EC">
        <w:rPr>
          <w:rFonts w:ascii="Times New Roman" w:hAnsi="Times New Roman" w:cs="Times New Roman"/>
          <w:sz w:val="24"/>
          <w:szCs w:val="24"/>
        </w:rPr>
        <w:t>tiekėjas per perkančiosios organizacijos nustatytą terminą patikslino, papildė, paaiškino pasiūlymą ir tai lėmė esminį jo pasiūlymo pakeitimą;</w:t>
      </w:r>
    </w:p>
    <w:p w14:paraId="62C52240" w14:textId="4917D72A" w:rsidR="006D0AB0" w:rsidRPr="007935EC" w:rsidRDefault="00303811" w:rsidP="00C814C2">
      <w:pPr>
        <w:pStyle w:val="Sraopastraipa"/>
        <w:pBdr>
          <w:top w:val="nil"/>
          <w:left w:val="nil"/>
          <w:bottom w:val="nil"/>
          <w:right w:val="nil"/>
          <w:between w:val="nil"/>
        </w:pBdr>
        <w:spacing w:after="0" w:line="240" w:lineRule="auto"/>
        <w:ind w:left="0" w:firstLine="697"/>
        <w:jc w:val="both"/>
        <w:rPr>
          <w:rFonts w:ascii="Times New Roman" w:hAnsi="Times New Roman" w:cs="Times New Roman"/>
          <w:color w:val="000000" w:themeColor="text1"/>
          <w:sz w:val="24"/>
          <w:szCs w:val="24"/>
        </w:rPr>
      </w:pPr>
      <w:r w:rsidRPr="007935EC">
        <w:rPr>
          <w:rFonts w:ascii="Times New Roman" w:eastAsia="Arial" w:hAnsi="Times New Roman" w:cs="Times New Roman"/>
          <w:color w:val="000000" w:themeColor="text1"/>
          <w:sz w:val="24"/>
          <w:szCs w:val="24"/>
        </w:rPr>
        <w:t xml:space="preserve">14.1.7. </w:t>
      </w:r>
      <w:r w:rsidR="00792DC0" w:rsidRPr="007935EC">
        <w:rPr>
          <w:rFonts w:ascii="Times New Roman" w:eastAsia="Arial" w:hAnsi="Times New Roman" w:cs="Times New Roman"/>
          <w:color w:val="000000" w:themeColor="text1"/>
          <w:sz w:val="24"/>
          <w:szCs w:val="24"/>
        </w:rPr>
        <w:t>p</w:t>
      </w:r>
      <w:r w:rsidR="5C1D5905" w:rsidRPr="007935EC">
        <w:rPr>
          <w:rFonts w:ascii="Times New Roman" w:eastAsia="Arial" w:hAnsi="Times New Roman" w:cs="Times New Roman"/>
          <w:color w:val="000000" w:themeColor="text1"/>
          <w:sz w:val="24"/>
          <w:szCs w:val="24"/>
        </w:rPr>
        <w:t xml:space="preserve">asiūlyta kaina </w:t>
      </w:r>
      <w:r w:rsidR="00792DC0" w:rsidRPr="007935EC">
        <w:rPr>
          <w:rFonts w:ascii="Times New Roman" w:eastAsia="Arial" w:hAnsi="Times New Roman" w:cs="Times New Roman"/>
          <w:color w:val="000000" w:themeColor="text1"/>
          <w:sz w:val="24"/>
          <w:szCs w:val="24"/>
        </w:rPr>
        <w:t xml:space="preserve">perkančiajai organizacijai </w:t>
      </w:r>
      <w:r w:rsidR="5C1D5905" w:rsidRPr="007935EC">
        <w:rPr>
          <w:rFonts w:ascii="Times New Roman" w:eastAsia="Arial" w:hAnsi="Times New Roman" w:cs="Times New Roman"/>
          <w:color w:val="000000" w:themeColor="text1"/>
          <w:sz w:val="24"/>
          <w:szCs w:val="24"/>
        </w:rPr>
        <w:t xml:space="preserve">yra per didelė ir </w:t>
      </w:r>
      <w:r w:rsidR="5C1D5905" w:rsidRPr="007935EC">
        <w:rPr>
          <w:rFonts w:ascii="Times New Roman" w:hAnsi="Times New Roman" w:cs="Times New Roman"/>
          <w:sz w:val="24"/>
          <w:szCs w:val="24"/>
        </w:rPr>
        <w:t>nepriimtina</w:t>
      </w:r>
      <w:r w:rsidR="570DF3E0" w:rsidRPr="007935EC">
        <w:rPr>
          <w:rFonts w:ascii="Times New Roman" w:hAnsi="Times New Roman" w:cs="Times New Roman"/>
          <w:sz w:val="24"/>
          <w:szCs w:val="24"/>
        </w:rPr>
        <w:t>, išskyrus VPĮ 45 str. 1 d. 5 p. numatytus atvejus</w:t>
      </w:r>
      <w:r w:rsidR="5C1D5905" w:rsidRPr="007935EC">
        <w:rPr>
          <w:rFonts w:ascii="Times New Roman" w:hAnsi="Times New Roman" w:cs="Times New Roman"/>
          <w:sz w:val="24"/>
          <w:szCs w:val="24"/>
        </w:rPr>
        <w:t>. Jeigu šiuo pagrindu atmetamas ekonomiškai</w:t>
      </w:r>
      <w:r w:rsidR="5C1D5905" w:rsidRPr="007935EC">
        <w:rPr>
          <w:rFonts w:ascii="Times New Roman" w:eastAsia="Arial" w:hAnsi="Times New Roman" w:cs="Times New Roman"/>
          <w:color w:val="000000" w:themeColor="text1"/>
          <w:sz w:val="24"/>
          <w:szCs w:val="24"/>
        </w:rPr>
        <w:t xml:space="preserve"> naudingiausias </w:t>
      </w:r>
      <w:r w:rsidR="00385F78" w:rsidRPr="007935EC">
        <w:rPr>
          <w:rFonts w:ascii="Times New Roman" w:eastAsia="Arial" w:hAnsi="Times New Roman" w:cs="Times New Roman"/>
          <w:color w:val="000000" w:themeColor="text1"/>
          <w:sz w:val="24"/>
          <w:szCs w:val="24"/>
        </w:rPr>
        <w:t>p</w:t>
      </w:r>
      <w:r w:rsidR="5C1D5905" w:rsidRPr="007935EC">
        <w:rPr>
          <w:rFonts w:ascii="Times New Roman" w:eastAsia="Arial" w:hAnsi="Times New Roman" w:cs="Times New Roman"/>
          <w:color w:val="000000" w:themeColor="text1"/>
          <w:sz w:val="24"/>
          <w:szCs w:val="24"/>
        </w:rPr>
        <w:t xml:space="preserve">asiūlymas, </w:t>
      </w:r>
      <w:r w:rsidR="006449F0" w:rsidRPr="007935EC">
        <w:rPr>
          <w:rFonts w:ascii="Times New Roman" w:hAnsi="Times New Roman" w:cs="Times New Roman"/>
          <w:sz w:val="24"/>
          <w:szCs w:val="24"/>
        </w:rPr>
        <w:t xml:space="preserve">o </w:t>
      </w:r>
      <w:r w:rsidR="006449F0" w:rsidRPr="007935EC">
        <w:rPr>
          <w:rFonts w:ascii="Times New Roman" w:hAnsi="Times New Roman" w:cs="Times New Roman"/>
          <w:color w:val="000000"/>
          <w:sz w:val="24"/>
          <w:szCs w:val="24"/>
        </w:rPr>
        <w:t>perkančioji organizacija pirkimo dokumentuose nėra nurodžiusi pirkimui skirtų lėšų sumos</w:t>
      </w:r>
      <w:r w:rsidR="006449F0" w:rsidRPr="007935EC">
        <w:rPr>
          <w:rFonts w:ascii="Times New Roman" w:eastAsia="Arial" w:hAnsi="Times New Roman" w:cs="Times New Roman"/>
          <w:color w:val="000000" w:themeColor="text1"/>
          <w:sz w:val="24"/>
          <w:szCs w:val="24"/>
        </w:rPr>
        <w:t xml:space="preserve">, </w:t>
      </w:r>
      <w:r w:rsidR="5C1D5905" w:rsidRPr="007935EC">
        <w:rPr>
          <w:rFonts w:ascii="Times New Roman" w:eastAsia="Arial" w:hAnsi="Times New Roman" w:cs="Times New Roman"/>
          <w:color w:val="000000" w:themeColor="text1"/>
          <w:sz w:val="24"/>
          <w:szCs w:val="24"/>
        </w:rPr>
        <w:t xml:space="preserve">kiti </w:t>
      </w:r>
      <w:r w:rsidR="00385F78" w:rsidRPr="007935EC">
        <w:rPr>
          <w:rFonts w:ascii="Times New Roman" w:eastAsia="Arial" w:hAnsi="Times New Roman" w:cs="Times New Roman"/>
          <w:color w:val="000000" w:themeColor="text1"/>
          <w:sz w:val="24"/>
          <w:szCs w:val="24"/>
        </w:rPr>
        <w:t>p</w:t>
      </w:r>
      <w:r w:rsidR="5C1D5905" w:rsidRPr="007935EC">
        <w:rPr>
          <w:rFonts w:ascii="Times New Roman" w:eastAsia="Arial" w:hAnsi="Times New Roman" w:cs="Times New Roman"/>
          <w:color w:val="000000" w:themeColor="text1"/>
          <w:sz w:val="24"/>
          <w:szCs w:val="24"/>
        </w:rPr>
        <w:t>asiūlymai negali būti nustatyti laimėjusiais;</w:t>
      </w:r>
    </w:p>
    <w:p w14:paraId="3FBFE3F7" w14:textId="77F30116" w:rsidR="006D0AB0" w:rsidRPr="007935EC" w:rsidRDefault="00303811" w:rsidP="00C814C2">
      <w:pPr>
        <w:pStyle w:val="Sraopastraipa"/>
        <w:pBdr>
          <w:top w:val="nil"/>
          <w:left w:val="nil"/>
          <w:bottom w:val="nil"/>
          <w:right w:val="nil"/>
          <w:between w:val="nil"/>
        </w:pBdr>
        <w:spacing w:after="0" w:line="240" w:lineRule="auto"/>
        <w:ind w:left="0" w:firstLine="697"/>
        <w:jc w:val="both"/>
        <w:rPr>
          <w:rFonts w:ascii="Times New Roman" w:eastAsia="Arial" w:hAnsi="Times New Roman" w:cs="Times New Roman"/>
          <w:sz w:val="24"/>
          <w:szCs w:val="24"/>
        </w:rPr>
      </w:pPr>
      <w:r w:rsidRPr="007935EC">
        <w:rPr>
          <w:rFonts w:ascii="Times New Roman" w:eastAsia="Arial" w:hAnsi="Times New Roman" w:cs="Times New Roman"/>
          <w:color w:val="000000" w:themeColor="text1"/>
          <w:sz w:val="24"/>
          <w:szCs w:val="24"/>
        </w:rPr>
        <w:t xml:space="preserve">14.1.8. </w:t>
      </w:r>
      <w:r w:rsidR="00666DAF" w:rsidRPr="007935EC">
        <w:rPr>
          <w:rFonts w:ascii="Times New Roman" w:eastAsia="Arial" w:hAnsi="Times New Roman" w:cs="Times New Roman"/>
          <w:color w:val="000000" w:themeColor="text1"/>
          <w:sz w:val="24"/>
          <w:szCs w:val="24"/>
        </w:rPr>
        <w:t>p</w:t>
      </w:r>
      <w:r w:rsidR="5C1D5905" w:rsidRPr="007935EC">
        <w:rPr>
          <w:rFonts w:ascii="Times New Roman" w:eastAsia="Arial" w:hAnsi="Times New Roman" w:cs="Times New Roman"/>
          <w:color w:val="000000" w:themeColor="text1"/>
          <w:sz w:val="24"/>
          <w:szCs w:val="24"/>
        </w:rPr>
        <w:t xml:space="preserve">asiūlyme nurodyta neįprastai maža kaina ir (ar) sąnaudos ir </w:t>
      </w:r>
      <w:r w:rsidR="00BF2045" w:rsidRPr="007935EC">
        <w:rPr>
          <w:rFonts w:ascii="Times New Roman" w:eastAsia="Arial" w:hAnsi="Times New Roman" w:cs="Times New Roman"/>
          <w:color w:val="000000" w:themeColor="text1"/>
          <w:sz w:val="24"/>
          <w:szCs w:val="24"/>
        </w:rPr>
        <w:t xml:space="preserve">tiekėjas </w:t>
      </w:r>
      <w:r w:rsidR="5C1D5905" w:rsidRPr="007935EC">
        <w:rPr>
          <w:rFonts w:ascii="Times New Roman" w:eastAsia="Arial" w:hAnsi="Times New Roman" w:cs="Times New Roman"/>
          <w:color w:val="000000" w:themeColor="text1"/>
          <w:sz w:val="24"/>
          <w:szCs w:val="24"/>
        </w:rPr>
        <w:t>nepateikė tinkamų pasiūlytos mažiausios kainos ir (ar) sąnaudų pagrįstumo įrodymų;</w:t>
      </w:r>
    </w:p>
    <w:p w14:paraId="3F995817" w14:textId="26A39624" w:rsidR="006D0AB0" w:rsidRPr="007935EC" w:rsidRDefault="00303811" w:rsidP="00C814C2">
      <w:pPr>
        <w:pStyle w:val="Sraopastraipa"/>
        <w:pBdr>
          <w:top w:val="nil"/>
          <w:left w:val="nil"/>
          <w:bottom w:val="nil"/>
          <w:right w:val="nil"/>
          <w:between w:val="nil"/>
        </w:pBdr>
        <w:spacing w:after="0" w:line="240" w:lineRule="auto"/>
        <w:ind w:left="0" w:firstLine="709"/>
        <w:jc w:val="both"/>
        <w:rPr>
          <w:rFonts w:ascii="Times New Roman" w:eastAsia="Arial" w:hAnsi="Times New Roman" w:cs="Times New Roman"/>
          <w:sz w:val="24"/>
          <w:szCs w:val="24"/>
        </w:rPr>
      </w:pPr>
      <w:r w:rsidRPr="007935EC">
        <w:rPr>
          <w:rFonts w:ascii="Times New Roman" w:eastAsia="Arial" w:hAnsi="Times New Roman" w:cs="Times New Roman"/>
          <w:color w:val="000000" w:themeColor="text1"/>
          <w:sz w:val="24"/>
          <w:szCs w:val="24"/>
        </w:rPr>
        <w:t xml:space="preserve">14.1.9. </w:t>
      </w:r>
      <w:r w:rsidR="002E2DCA" w:rsidRPr="007935EC">
        <w:rPr>
          <w:rFonts w:ascii="Times New Roman" w:eastAsia="Arial" w:hAnsi="Times New Roman" w:cs="Times New Roman"/>
          <w:color w:val="000000" w:themeColor="text1"/>
          <w:sz w:val="24"/>
          <w:szCs w:val="24"/>
        </w:rPr>
        <w:t>p</w:t>
      </w:r>
      <w:r w:rsidR="5C1D5905" w:rsidRPr="007935EC">
        <w:rPr>
          <w:rFonts w:ascii="Times New Roman" w:eastAsia="Arial" w:hAnsi="Times New Roman" w:cs="Times New Roman"/>
          <w:color w:val="000000" w:themeColor="text1"/>
          <w:sz w:val="24"/>
          <w:szCs w:val="24"/>
        </w:rPr>
        <w:t xml:space="preserve">asiūlymas, kuriame nurodyta neįprastai maža kaina ir (ar) sąnaudos, neatitinka </w:t>
      </w:r>
      <w:r w:rsidR="5C1D5905" w:rsidRPr="007935EC">
        <w:rPr>
          <w:rFonts w:ascii="Times New Roman" w:eastAsia="Arial" w:hAnsi="Times New Roman" w:cs="Times New Roman"/>
          <w:sz w:val="24"/>
          <w:szCs w:val="24"/>
        </w:rPr>
        <w:t xml:space="preserve">VPĮ 17 straipsnio 2 dalies 2 punkte </w:t>
      </w:r>
      <w:r w:rsidR="5C1D5905" w:rsidRPr="007935EC">
        <w:rPr>
          <w:rFonts w:ascii="Times New Roman" w:eastAsia="Arial" w:hAnsi="Times New Roman" w:cs="Times New Roman"/>
          <w:color w:val="000000" w:themeColor="text1"/>
          <w:sz w:val="24"/>
          <w:szCs w:val="24"/>
        </w:rPr>
        <w:t>nurodytų aplinkos apsaugos, socialinės ir darbo teisės įpareigojimų;</w:t>
      </w:r>
    </w:p>
    <w:p w14:paraId="78D550A1" w14:textId="641CBFFB" w:rsidR="006D0AB0" w:rsidRPr="007935EC"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ascii="Times New Roman" w:hAnsi="Times New Roman" w:cs="Times New Roman"/>
          <w:color w:val="000000" w:themeColor="text1"/>
          <w:sz w:val="24"/>
          <w:szCs w:val="24"/>
        </w:rPr>
      </w:pPr>
      <w:r w:rsidRPr="007935EC">
        <w:rPr>
          <w:rFonts w:ascii="Times New Roman" w:eastAsia="Arial" w:hAnsi="Times New Roman" w:cs="Times New Roman"/>
          <w:color w:val="000000" w:themeColor="text1"/>
          <w:sz w:val="24"/>
          <w:szCs w:val="24"/>
        </w:rPr>
        <w:t>14.1.10</w:t>
      </w:r>
      <w:r w:rsidR="0079038D" w:rsidRPr="007935EC">
        <w:rPr>
          <w:rFonts w:ascii="Times New Roman" w:eastAsia="Arial" w:hAnsi="Times New Roman" w:cs="Times New Roman"/>
          <w:color w:val="000000" w:themeColor="text1"/>
          <w:sz w:val="24"/>
          <w:szCs w:val="24"/>
        </w:rPr>
        <w:t>.</w:t>
      </w:r>
      <w:r w:rsidRPr="007935EC">
        <w:rPr>
          <w:rFonts w:ascii="Times New Roman" w:eastAsia="Arial" w:hAnsi="Times New Roman" w:cs="Times New Roman"/>
          <w:color w:val="000000" w:themeColor="text1"/>
          <w:sz w:val="24"/>
          <w:szCs w:val="24"/>
        </w:rPr>
        <w:t xml:space="preserve"> </w:t>
      </w:r>
      <w:r w:rsidR="0030782D" w:rsidRPr="007935EC">
        <w:rPr>
          <w:rFonts w:ascii="Times New Roman" w:eastAsia="Arial" w:hAnsi="Times New Roman" w:cs="Times New Roman"/>
          <w:color w:val="000000" w:themeColor="text1"/>
          <w:sz w:val="24"/>
          <w:szCs w:val="24"/>
        </w:rPr>
        <w:t>p</w:t>
      </w:r>
      <w:r w:rsidR="5C1D5905" w:rsidRPr="007935EC">
        <w:rPr>
          <w:rFonts w:ascii="Times New Roman" w:eastAsia="Arial" w:hAnsi="Times New Roman" w:cs="Times New Roman"/>
          <w:color w:val="000000" w:themeColor="text1"/>
          <w:sz w:val="24"/>
          <w:szCs w:val="24"/>
        </w:rPr>
        <w:t xml:space="preserve">asiūlyme neįprastai mažos kainos ir (ar) sąnaudos pasiūlytos dėl to, kad </w:t>
      </w:r>
      <w:r w:rsidR="0030782D" w:rsidRPr="007935EC">
        <w:rPr>
          <w:rFonts w:ascii="Times New Roman" w:eastAsia="Arial" w:hAnsi="Times New Roman" w:cs="Times New Roman"/>
          <w:color w:val="000000" w:themeColor="text1"/>
          <w:sz w:val="24"/>
          <w:szCs w:val="24"/>
        </w:rPr>
        <w:t xml:space="preserve">tiekėjas </w:t>
      </w:r>
      <w:r w:rsidR="5C1D5905" w:rsidRPr="007935EC">
        <w:rPr>
          <w:rFonts w:ascii="Times New Roman" w:eastAsia="Arial" w:hAnsi="Times New Roman" w:cs="Times New Roman"/>
          <w:color w:val="000000" w:themeColor="text1"/>
          <w:sz w:val="24"/>
          <w:szCs w:val="24"/>
        </w:rPr>
        <w:t>yra gavęs valstybės pagalbą, tačiau šis negali per pakankamą</w:t>
      </w:r>
      <w:r w:rsidR="1CBA64AD" w:rsidRPr="007935EC">
        <w:rPr>
          <w:rFonts w:ascii="Times New Roman" w:hAnsi="Times New Roman" w:cs="Times New Roman"/>
          <w:sz w:val="24"/>
          <w:szCs w:val="24"/>
        </w:rPr>
        <w:t xml:space="preserve"> </w:t>
      </w:r>
      <w:r w:rsidR="0030782D" w:rsidRPr="007935EC">
        <w:rPr>
          <w:rFonts w:ascii="Times New Roman" w:eastAsia="Arial" w:hAnsi="Times New Roman" w:cs="Times New Roman"/>
          <w:color w:val="000000" w:themeColor="text1"/>
          <w:sz w:val="24"/>
          <w:szCs w:val="24"/>
        </w:rPr>
        <w:t xml:space="preserve">perkančiosios organizacijos </w:t>
      </w:r>
      <w:r w:rsidR="5C1D5905" w:rsidRPr="007935EC">
        <w:rPr>
          <w:rFonts w:ascii="Times New Roman" w:eastAsia="Arial" w:hAnsi="Times New Roman" w:cs="Times New Roman"/>
          <w:color w:val="000000" w:themeColor="text1"/>
          <w:sz w:val="24"/>
          <w:szCs w:val="24"/>
        </w:rPr>
        <w:t xml:space="preserve">nustatytą laikotarpį įrodyti, kad valstybės pagalba buvo suteikta teisėtai. </w:t>
      </w:r>
      <w:r w:rsidR="000357DA" w:rsidRPr="007935EC">
        <w:rPr>
          <w:rFonts w:ascii="Times New Roman" w:eastAsia="Arial" w:hAnsi="Times New Roman" w:cs="Times New Roman"/>
          <w:color w:val="000000" w:themeColor="text1"/>
          <w:sz w:val="24"/>
          <w:szCs w:val="24"/>
        </w:rPr>
        <w:t>Atmetusi p</w:t>
      </w:r>
      <w:r w:rsidR="5C1D5905" w:rsidRPr="007935EC">
        <w:rPr>
          <w:rFonts w:ascii="Times New Roman" w:eastAsia="Arial" w:hAnsi="Times New Roman" w:cs="Times New Roman"/>
          <w:color w:val="000000" w:themeColor="text1"/>
          <w:sz w:val="24"/>
          <w:szCs w:val="24"/>
        </w:rPr>
        <w:t xml:space="preserve">asiūlymą šiuo pagrindu, </w:t>
      </w:r>
      <w:r w:rsidR="000357DA" w:rsidRPr="007935EC">
        <w:rPr>
          <w:rFonts w:ascii="Times New Roman" w:eastAsia="Arial" w:hAnsi="Times New Roman" w:cs="Times New Roman"/>
          <w:color w:val="000000" w:themeColor="text1"/>
          <w:sz w:val="24"/>
          <w:szCs w:val="24"/>
        </w:rPr>
        <w:t xml:space="preserve"> perkančioji </w:t>
      </w:r>
      <w:r w:rsidR="00517515" w:rsidRPr="007935EC">
        <w:rPr>
          <w:rFonts w:ascii="Times New Roman" w:eastAsia="Arial" w:hAnsi="Times New Roman" w:cs="Times New Roman"/>
          <w:color w:val="000000" w:themeColor="text1"/>
          <w:sz w:val="24"/>
          <w:szCs w:val="24"/>
        </w:rPr>
        <w:t>organizacija</w:t>
      </w:r>
      <w:r w:rsidR="006074E3" w:rsidRPr="007935EC">
        <w:rPr>
          <w:rFonts w:ascii="Times New Roman" w:hAnsi="Times New Roman" w:cs="Times New Roman"/>
          <w:sz w:val="24"/>
          <w:szCs w:val="24"/>
        </w:rPr>
        <w:t xml:space="preserve"> </w:t>
      </w:r>
      <w:r w:rsidR="5C1D5905" w:rsidRPr="007935EC">
        <w:rPr>
          <w:rFonts w:ascii="Times New Roman" w:eastAsia="Arial" w:hAnsi="Times New Roman" w:cs="Times New Roman"/>
          <w:color w:val="000000" w:themeColor="text1"/>
          <w:sz w:val="24"/>
          <w:szCs w:val="24"/>
        </w:rPr>
        <w:t xml:space="preserve">apie tai praneša Europos Komisijai. Valstybės pagalba laikoma bet kuri </w:t>
      </w:r>
      <w:r w:rsidR="5C1D5905" w:rsidRPr="007935EC">
        <w:rPr>
          <w:rFonts w:ascii="Times New Roman" w:eastAsia="Arial" w:hAnsi="Times New Roman" w:cs="Times New Roman"/>
          <w:color w:val="000000" w:themeColor="text1"/>
          <w:sz w:val="24"/>
          <w:szCs w:val="24"/>
        </w:rPr>
        <w:lastRenderedPageBreak/>
        <w:t>priemonė, atitinkanti Sutarties dėl Europos Sąjungos veikimo 107 straipsnio 1 dalyje nustatytus kriterijus;</w:t>
      </w:r>
    </w:p>
    <w:p w14:paraId="38AABF2B" w14:textId="56FDFC2F" w:rsidR="00727A46" w:rsidRPr="007935EC"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4"/>
          <w:szCs w:val="24"/>
        </w:rPr>
      </w:pPr>
      <w:r w:rsidRPr="007935EC">
        <w:rPr>
          <w:rFonts w:ascii="Times New Roman" w:eastAsia="Arial" w:hAnsi="Times New Roman" w:cs="Times New Roman"/>
          <w:color w:val="000000" w:themeColor="text1"/>
          <w:sz w:val="24"/>
          <w:szCs w:val="24"/>
        </w:rPr>
        <w:t>14.1.1</w:t>
      </w:r>
      <w:r w:rsidR="0065257F" w:rsidRPr="007935EC">
        <w:rPr>
          <w:rFonts w:ascii="Times New Roman" w:eastAsia="Arial" w:hAnsi="Times New Roman" w:cs="Times New Roman"/>
          <w:color w:val="000000" w:themeColor="text1"/>
          <w:sz w:val="24"/>
          <w:szCs w:val="24"/>
        </w:rPr>
        <w:t>1</w:t>
      </w:r>
      <w:r w:rsidRPr="007935EC">
        <w:rPr>
          <w:rFonts w:ascii="Times New Roman" w:eastAsia="Arial" w:hAnsi="Times New Roman" w:cs="Times New Roman"/>
          <w:color w:val="000000" w:themeColor="text1"/>
          <w:sz w:val="24"/>
          <w:szCs w:val="24"/>
        </w:rPr>
        <w:t>.</w:t>
      </w:r>
      <w:r w:rsidR="00375B14" w:rsidRPr="007935EC">
        <w:rPr>
          <w:rFonts w:ascii="Times New Roman" w:eastAsia="Arial" w:hAnsi="Times New Roman" w:cs="Times New Roman"/>
          <w:color w:val="000000" w:themeColor="text1"/>
          <w:sz w:val="24"/>
          <w:szCs w:val="24"/>
        </w:rPr>
        <w:t xml:space="preserve"> </w:t>
      </w:r>
      <w:r w:rsidR="00AC7222" w:rsidRPr="007935EC">
        <w:rPr>
          <w:rFonts w:ascii="Times New Roman" w:eastAsia="Arial" w:hAnsi="Times New Roman" w:cs="Times New Roman"/>
          <w:color w:val="000000" w:themeColor="text1"/>
          <w:sz w:val="24"/>
          <w:szCs w:val="24"/>
        </w:rPr>
        <w:t>n</w:t>
      </w:r>
      <w:r w:rsidR="00375B14" w:rsidRPr="007935EC">
        <w:rPr>
          <w:rFonts w:ascii="Times New Roman" w:eastAsia="Arial" w:hAnsi="Times New Roman" w:cs="Times New Roman"/>
          <w:color w:val="000000" w:themeColor="text1"/>
          <w:sz w:val="24"/>
          <w:szCs w:val="24"/>
        </w:rPr>
        <w:t xml:space="preserve">etenkinami </w:t>
      </w:r>
      <w:r w:rsidR="00AC7222" w:rsidRPr="007935EC">
        <w:rPr>
          <w:rFonts w:ascii="Times New Roman" w:eastAsia="Arial" w:hAnsi="Times New Roman" w:cs="Times New Roman"/>
          <w:color w:val="000000" w:themeColor="text1"/>
          <w:sz w:val="24"/>
          <w:szCs w:val="24"/>
        </w:rPr>
        <w:t>s</w:t>
      </w:r>
      <w:r w:rsidR="00375B14" w:rsidRPr="007935EC">
        <w:rPr>
          <w:rFonts w:ascii="Times New Roman" w:eastAsia="Arial" w:hAnsi="Times New Roman" w:cs="Times New Roman"/>
          <w:color w:val="000000" w:themeColor="text1"/>
          <w:sz w:val="24"/>
          <w:szCs w:val="24"/>
        </w:rPr>
        <w:t xml:space="preserve">pecialiosiose pirkimo sąlygose </w:t>
      </w:r>
      <w:r w:rsidR="00CB2F11" w:rsidRPr="007935EC">
        <w:rPr>
          <w:rFonts w:ascii="Times New Roman" w:eastAsia="Arial" w:hAnsi="Times New Roman" w:cs="Times New Roman"/>
          <w:color w:val="000000" w:themeColor="text1"/>
          <w:sz w:val="24"/>
          <w:szCs w:val="24"/>
        </w:rPr>
        <w:t>nustatyti reikalavimai, susiję su nacionaliniu saugumu</w:t>
      </w:r>
      <w:r w:rsidR="00FD26DF" w:rsidRPr="007935EC">
        <w:rPr>
          <w:rFonts w:ascii="Times New Roman" w:eastAsia="Arial" w:hAnsi="Times New Roman" w:cs="Times New Roman"/>
          <w:color w:val="000000" w:themeColor="text1"/>
          <w:sz w:val="24"/>
          <w:szCs w:val="24"/>
        </w:rPr>
        <w:t xml:space="preserve"> (kai taikoma)</w:t>
      </w:r>
      <w:r w:rsidR="00CB2F11" w:rsidRPr="007935EC">
        <w:rPr>
          <w:rFonts w:ascii="Times New Roman" w:eastAsia="Arial" w:hAnsi="Times New Roman" w:cs="Times New Roman"/>
          <w:color w:val="000000" w:themeColor="text1"/>
          <w:sz w:val="24"/>
          <w:szCs w:val="24"/>
        </w:rPr>
        <w:t>;</w:t>
      </w:r>
    </w:p>
    <w:p w14:paraId="0596ABFC" w14:textId="120B4CD5" w:rsidR="006D0AB0" w:rsidRPr="007935EC"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4"/>
          <w:szCs w:val="24"/>
        </w:rPr>
      </w:pPr>
      <w:r w:rsidRPr="007935EC">
        <w:rPr>
          <w:rFonts w:ascii="Times New Roman" w:eastAsia="Arial" w:hAnsi="Times New Roman" w:cs="Times New Roman"/>
          <w:color w:val="000000" w:themeColor="text1"/>
          <w:sz w:val="24"/>
          <w:szCs w:val="24"/>
        </w:rPr>
        <w:t>14.1.1</w:t>
      </w:r>
      <w:r w:rsidR="0065257F" w:rsidRPr="007935EC">
        <w:rPr>
          <w:rFonts w:ascii="Times New Roman" w:eastAsia="Arial" w:hAnsi="Times New Roman" w:cs="Times New Roman"/>
          <w:color w:val="000000" w:themeColor="text1"/>
          <w:sz w:val="24"/>
          <w:szCs w:val="24"/>
        </w:rPr>
        <w:t>2</w:t>
      </w:r>
      <w:r w:rsidRPr="007935EC">
        <w:rPr>
          <w:rFonts w:ascii="Times New Roman" w:eastAsia="Arial" w:hAnsi="Times New Roman" w:cs="Times New Roman"/>
          <w:color w:val="000000" w:themeColor="text1"/>
          <w:sz w:val="24"/>
          <w:szCs w:val="24"/>
        </w:rPr>
        <w:t xml:space="preserve">. </w:t>
      </w:r>
      <w:r w:rsidR="009E0591" w:rsidRPr="007935EC">
        <w:rPr>
          <w:rFonts w:ascii="Times New Roman" w:eastAsia="Arial" w:hAnsi="Times New Roman" w:cs="Times New Roman"/>
          <w:color w:val="000000" w:themeColor="text1"/>
          <w:sz w:val="24"/>
          <w:szCs w:val="24"/>
        </w:rPr>
        <w:t xml:space="preserve">tiekėjas </w:t>
      </w:r>
      <w:r w:rsidR="00FF5107" w:rsidRPr="007935EC">
        <w:rPr>
          <w:rFonts w:ascii="Times New Roman" w:eastAsia="Arial" w:hAnsi="Times New Roman" w:cs="Times New Roman"/>
          <w:color w:val="000000" w:themeColor="text1"/>
          <w:sz w:val="24"/>
          <w:szCs w:val="24"/>
        </w:rPr>
        <w:t>perkančiosios organizacijos</w:t>
      </w:r>
      <w:r w:rsidR="05B81DF1" w:rsidRPr="007935EC">
        <w:rPr>
          <w:rFonts w:ascii="Times New Roman" w:eastAsia="Arial" w:hAnsi="Times New Roman" w:cs="Times New Roman"/>
          <w:color w:val="000000" w:themeColor="text1"/>
          <w:sz w:val="24"/>
          <w:szCs w:val="24"/>
        </w:rPr>
        <w:t xml:space="preserve"> prašymu </w:t>
      </w:r>
      <w:r w:rsidR="5C1D5905" w:rsidRPr="007935EC">
        <w:rPr>
          <w:rFonts w:ascii="Times New Roman" w:eastAsia="Arial" w:hAnsi="Times New Roman" w:cs="Times New Roman"/>
          <w:color w:val="000000" w:themeColor="text1"/>
          <w:sz w:val="24"/>
          <w:szCs w:val="24"/>
        </w:rPr>
        <w:t xml:space="preserve">nepratęsia </w:t>
      </w:r>
      <w:r w:rsidR="009E0591" w:rsidRPr="007935EC">
        <w:rPr>
          <w:rFonts w:ascii="Times New Roman" w:eastAsia="Arial" w:hAnsi="Times New Roman" w:cs="Times New Roman"/>
          <w:color w:val="000000" w:themeColor="text1"/>
          <w:sz w:val="24"/>
          <w:szCs w:val="24"/>
        </w:rPr>
        <w:t>p</w:t>
      </w:r>
      <w:r w:rsidR="5C1D5905" w:rsidRPr="007935EC">
        <w:rPr>
          <w:rFonts w:ascii="Times New Roman" w:eastAsia="Arial" w:hAnsi="Times New Roman" w:cs="Times New Roman"/>
          <w:color w:val="000000" w:themeColor="text1"/>
          <w:sz w:val="24"/>
          <w:szCs w:val="24"/>
        </w:rPr>
        <w:t>asiūlymo galiojimo;</w:t>
      </w:r>
    </w:p>
    <w:p w14:paraId="0050A23D" w14:textId="5905DA9B" w:rsidR="006D0AB0" w:rsidRPr="007935EC"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4"/>
          <w:szCs w:val="24"/>
        </w:rPr>
      </w:pPr>
      <w:r w:rsidRPr="007935EC">
        <w:rPr>
          <w:rFonts w:ascii="Times New Roman" w:eastAsia="Arial" w:hAnsi="Times New Roman" w:cs="Times New Roman"/>
          <w:color w:val="000000" w:themeColor="text1"/>
          <w:sz w:val="24"/>
          <w:szCs w:val="24"/>
        </w:rPr>
        <w:t>14.1.1</w:t>
      </w:r>
      <w:r w:rsidR="0065257F" w:rsidRPr="007935EC">
        <w:rPr>
          <w:rFonts w:ascii="Times New Roman" w:eastAsia="Arial" w:hAnsi="Times New Roman" w:cs="Times New Roman"/>
          <w:color w:val="000000" w:themeColor="text1"/>
          <w:sz w:val="24"/>
          <w:szCs w:val="24"/>
        </w:rPr>
        <w:t>3</w:t>
      </w:r>
      <w:r w:rsidR="006074E3" w:rsidRPr="007935EC">
        <w:rPr>
          <w:rFonts w:ascii="Times New Roman" w:eastAsia="Arial" w:hAnsi="Times New Roman" w:cs="Times New Roman"/>
          <w:color w:val="000000" w:themeColor="text1"/>
          <w:sz w:val="24"/>
          <w:szCs w:val="24"/>
        </w:rPr>
        <w:t xml:space="preserve">. </w:t>
      </w:r>
      <w:r w:rsidR="0023571D" w:rsidRPr="007935EC">
        <w:rPr>
          <w:rFonts w:ascii="Times New Roman" w:eastAsia="Arial" w:hAnsi="Times New Roman" w:cs="Times New Roman"/>
          <w:color w:val="000000" w:themeColor="text1"/>
          <w:sz w:val="24"/>
          <w:szCs w:val="24"/>
        </w:rPr>
        <w:t xml:space="preserve">tiekėjas </w:t>
      </w:r>
      <w:r w:rsidR="5C1D5905" w:rsidRPr="007935EC">
        <w:rPr>
          <w:rFonts w:ascii="Times New Roman" w:eastAsia="Arial" w:hAnsi="Times New Roman" w:cs="Times New Roman"/>
          <w:color w:val="000000" w:themeColor="text1"/>
          <w:sz w:val="24"/>
          <w:szCs w:val="24"/>
        </w:rPr>
        <w:t xml:space="preserve">iki susipažinimo su </w:t>
      </w:r>
      <w:r w:rsidR="0023571D" w:rsidRPr="007935EC">
        <w:rPr>
          <w:rFonts w:ascii="Times New Roman" w:eastAsia="Arial" w:hAnsi="Times New Roman" w:cs="Times New Roman"/>
          <w:color w:val="000000" w:themeColor="text1"/>
          <w:sz w:val="24"/>
          <w:szCs w:val="24"/>
        </w:rPr>
        <w:t>p</w:t>
      </w:r>
      <w:r w:rsidR="006634A0" w:rsidRPr="007935EC">
        <w:rPr>
          <w:rFonts w:ascii="Times New Roman" w:eastAsia="Arial" w:hAnsi="Times New Roman" w:cs="Times New Roman"/>
          <w:color w:val="000000" w:themeColor="text1"/>
          <w:sz w:val="24"/>
          <w:szCs w:val="24"/>
        </w:rPr>
        <w:t>a</w:t>
      </w:r>
      <w:r w:rsidR="5C1D5905" w:rsidRPr="007935EC">
        <w:rPr>
          <w:rFonts w:ascii="Times New Roman" w:eastAsia="Arial" w:hAnsi="Times New Roman" w:cs="Times New Roman"/>
          <w:color w:val="000000" w:themeColor="text1"/>
          <w:sz w:val="24"/>
          <w:szCs w:val="24"/>
        </w:rPr>
        <w:t xml:space="preserve">siūlymais posėdžio pradžios nepateikia </w:t>
      </w:r>
      <w:r w:rsidR="001C3B4C" w:rsidRPr="007935EC">
        <w:rPr>
          <w:rFonts w:ascii="Times New Roman" w:eastAsia="Arial" w:hAnsi="Times New Roman" w:cs="Times New Roman"/>
          <w:color w:val="000000" w:themeColor="text1"/>
          <w:sz w:val="24"/>
          <w:szCs w:val="24"/>
        </w:rPr>
        <w:t>p</w:t>
      </w:r>
      <w:r w:rsidR="5C1D5905" w:rsidRPr="007935EC">
        <w:rPr>
          <w:rFonts w:ascii="Times New Roman" w:eastAsia="Arial" w:hAnsi="Times New Roman" w:cs="Times New Roman"/>
          <w:color w:val="000000" w:themeColor="text1"/>
          <w:sz w:val="24"/>
          <w:szCs w:val="24"/>
        </w:rPr>
        <w:t>asiūlymo iššifravimo slaptažodžio;</w:t>
      </w:r>
    </w:p>
    <w:p w14:paraId="306CC0C6" w14:textId="4A9E0D7D" w:rsidR="006D0AB0" w:rsidRPr="007935EC"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4"/>
          <w:szCs w:val="24"/>
        </w:rPr>
      </w:pPr>
      <w:r w:rsidRPr="007935EC">
        <w:rPr>
          <w:rFonts w:ascii="Times New Roman" w:eastAsia="Arial" w:hAnsi="Times New Roman" w:cs="Times New Roman"/>
          <w:color w:val="000000" w:themeColor="text1"/>
          <w:sz w:val="24"/>
          <w:szCs w:val="24"/>
        </w:rPr>
        <w:t>14.1.1</w:t>
      </w:r>
      <w:r w:rsidR="0065257F" w:rsidRPr="007935EC">
        <w:rPr>
          <w:rFonts w:ascii="Times New Roman" w:eastAsia="Arial" w:hAnsi="Times New Roman" w:cs="Times New Roman"/>
          <w:color w:val="000000" w:themeColor="text1"/>
          <w:sz w:val="24"/>
          <w:szCs w:val="24"/>
        </w:rPr>
        <w:t>4</w:t>
      </w:r>
      <w:r w:rsidR="006074E3" w:rsidRPr="007935EC">
        <w:rPr>
          <w:rFonts w:ascii="Times New Roman" w:eastAsia="Arial" w:hAnsi="Times New Roman" w:cs="Times New Roman"/>
          <w:color w:val="000000" w:themeColor="text1"/>
          <w:sz w:val="24"/>
          <w:szCs w:val="24"/>
        </w:rPr>
        <w:t>.</w:t>
      </w:r>
      <w:r w:rsidRPr="007935EC">
        <w:rPr>
          <w:rFonts w:ascii="Times New Roman" w:eastAsia="Arial" w:hAnsi="Times New Roman" w:cs="Times New Roman"/>
          <w:color w:val="000000" w:themeColor="text1"/>
          <w:sz w:val="24"/>
          <w:szCs w:val="24"/>
        </w:rPr>
        <w:t xml:space="preserve"> </w:t>
      </w:r>
      <w:r w:rsidR="00A71030" w:rsidRPr="007935EC">
        <w:rPr>
          <w:rFonts w:ascii="Times New Roman" w:eastAsia="Arial" w:hAnsi="Times New Roman" w:cs="Times New Roman"/>
          <w:color w:val="000000" w:themeColor="text1"/>
          <w:sz w:val="24"/>
          <w:szCs w:val="24"/>
        </w:rPr>
        <w:t xml:space="preserve"> </w:t>
      </w:r>
      <w:r w:rsidR="006074E3" w:rsidRPr="007935EC">
        <w:rPr>
          <w:rFonts w:ascii="Times New Roman" w:eastAsia="Arial" w:hAnsi="Times New Roman" w:cs="Times New Roman"/>
          <w:color w:val="000000" w:themeColor="text1"/>
          <w:sz w:val="24"/>
          <w:szCs w:val="24"/>
        </w:rPr>
        <w:t>p</w:t>
      </w:r>
      <w:r w:rsidR="00A71030" w:rsidRPr="007935EC">
        <w:rPr>
          <w:rFonts w:ascii="Times New Roman" w:eastAsia="Arial" w:hAnsi="Times New Roman" w:cs="Times New Roman"/>
          <w:color w:val="000000" w:themeColor="text1"/>
          <w:sz w:val="24"/>
          <w:szCs w:val="24"/>
        </w:rPr>
        <w:t xml:space="preserve">erkančioji organizacija gali atmesti </w:t>
      </w:r>
      <w:r w:rsidR="004469D5" w:rsidRPr="007935EC">
        <w:rPr>
          <w:rFonts w:ascii="Times New Roman" w:eastAsia="Arial" w:hAnsi="Times New Roman" w:cs="Times New Roman"/>
          <w:color w:val="000000" w:themeColor="text1"/>
          <w:sz w:val="24"/>
          <w:szCs w:val="24"/>
        </w:rPr>
        <w:t xml:space="preserve">pasiūlymus kitais specialiosiose pirkimo sąlygose nurodytais pagrindais. </w:t>
      </w:r>
    </w:p>
    <w:p w14:paraId="572C31C3" w14:textId="24710A9D" w:rsidR="006D0AB0" w:rsidRPr="007935EC" w:rsidRDefault="00E966CD" w:rsidP="00C814C2">
      <w:pPr>
        <w:pBdr>
          <w:top w:val="nil"/>
          <w:left w:val="nil"/>
          <w:bottom w:val="nil"/>
          <w:right w:val="nil"/>
          <w:between w:val="nil"/>
        </w:pBdr>
        <w:tabs>
          <w:tab w:val="left" w:pos="1560"/>
        </w:tabs>
        <w:spacing w:after="0" w:line="240" w:lineRule="auto"/>
        <w:ind w:firstLine="709"/>
        <w:jc w:val="both"/>
        <w:rPr>
          <w:rFonts w:ascii="Times New Roman" w:eastAsia="Arial" w:hAnsi="Times New Roman" w:cs="Times New Roman"/>
          <w:sz w:val="24"/>
          <w:szCs w:val="24"/>
        </w:rPr>
      </w:pPr>
      <w:r w:rsidRPr="007935EC">
        <w:rPr>
          <w:rFonts w:ascii="Times New Roman" w:eastAsia="Arial" w:hAnsi="Times New Roman" w:cs="Times New Roman"/>
          <w:color w:val="000000" w:themeColor="text1"/>
          <w:sz w:val="24"/>
          <w:szCs w:val="24"/>
        </w:rPr>
        <w:t xml:space="preserve">14.2. </w:t>
      </w:r>
      <w:r w:rsidR="006D0AB0" w:rsidRPr="007935EC">
        <w:rPr>
          <w:rFonts w:ascii="Times New Roman" w:eastAsia="Arial" w:hAnsi="Times New Roman" w:cs="Times New Roman"/>
          <w:color w:val="000000" w:themeColor="text1"/>
          <w:sz w:val="24"/>
          <w:szCs w:val="24"/>
        </w:rPr>
        <w:t xml:space="preserve">Apie </w:t>
      </w:r>
      <w:r w:rsidR="006B0684" w:rsidRPr="007935EC">
        <w:rPr>
          <w:rFonts w:ascii="Times New Roman" w:eastAsia="Arial" w:hAnsi="Times New Roman" w:cs="Times New Roman"/>
          <w:color w:val="000000" w:themeColor="text1"/>
          <w:sz w:val="24"/>
          <w:szCs w:val="24"/>
        </w:rPr>
        <w:t>p</w:t>
      </w:r>
      <w:r w:rsidR="006D0AB0" w:rsidRPr="007935EC">
        <w:rPr>
          <w:rFonts w:ascii="Times New Roman" w:eastAsia="Arial" w:hAnsi="Times New Roman" w:cs="Times New Roman"/>
          <w:color w:val="000000" w:themeColor="text1"/>
          <w:sz w:val="24"/>
          <w:szCs w:val="24"/>
        </w:rPr>
        <w:t>asiūlymo atmetimą ir tokio atmetimo priežastis tiekėjas informuojamas raštu CVP IS priemonėmis.</w:t>
      </w:r>
    </w:p>
    <w:p w14:paraId="557DF927" w14:textId="77777777" w:rsidR="006D0AB0" w:rsidRPr="007935EC" w:rsidRDefault="006D0AB0" w:rsidP="00994BD6">
      <w:pPr>
        <w:spacing w:line="240" w:lineRule="auto"/>
        <w:rPr>
          <w:rFonts w:ascii="Times New Roman" w:hAnsi="Times New Roman" w:cs="Times New Roman"/>
          <w:color w:val="002060"/>
          <w:sz w:val="24"/>
          <w:szCs w:val="24"/>
        </w:rPr>
      </w:pPr>
    </w:p>
    <w:p w14:paraId="5CCC3BE9" w14:textId="197299E2" w:rsidR="006D0AB0" w:rsidRPr="007935EC" w:rsidRDefault="001566DB" w:rsidP="00994BD6">
      <w:pPr>
        <w:pStyle w:val="Antrat1"/>
        <w:numPr>
          <w:ilvl w:val="0"/>
          <w:numId w:val="22"/>
        </w:numPr>
        <w:spacing w:before="0" w:after="0" w:line="300" w:lineRule="auto"/>
        <w:rPr>
          <w:rFonts w:ascii="Times New Roman" w:hAnsi="Times New Roman" w:cs="Times New Roman"/>
          <w:b/>
          <w:bCs/>
          <w:color w:val="002060"/>
          <w:sz w:val="24"/>
          <w:szCs w:val="24"/>
        </w:rPr>
      </w:pPr>
      <w:bookmarkStart w:id="49" w:name="_Ref40443104"/>
      <w:bookmarkStart w:id="50" w:name="_Toc48053180"/>
      <w:bookmarkStart w:id="51" w:name="_Toc85698582"/>
      <w:bookmarkStart w:id="52" w:name="_Toc86176533"/>
      <w:bookmarkStart w:id="53" w:name="_Toc134703663"/>
      <w:r w:rsidRPr="007935EC">
        <w:rPr>
          <w:rFonts w:ascii="Times New Roman" w:hAnsi="Times New Roman" w:cs="Times New Roman"/>
          <w:b/>
          <w:bCs/>
          <w:color w:val="002060"/>
          <w:sz w:val="24"/>
          <w:szCs w:val="24"/>
        </w:rPr>
        <w:t>Pasiūlymų eilė ir laimėtojo nustatymas</w:t>
      </w:r>
      <w:bookmarkEnd w:id="49"/>
      <w:bookmarkEnd w:id="50"/>
      <w:bookmarkEnd w:id="51"/>
      <w:bookmarkEnd w:id="52"/>
      <w:bookmarkEnd w:id="53"/>
    </w:p>
    <w:p w14:paraId="22234552" w14:textId="3B033227" w:rsidR="006D0AB0" w:rsidRPr="007935EC" w:rsidRDefault="5C1D5905" w:rsidP="00C814C2">
      <w:pPr>
        <w:pStyle w:val="Sraopastraipa"/>
        <w:numPr>
          <w:ilvl w:val="1"/>
          <w:numId w:val="22"/>
        </w:numPr>
        <w:spacing w:before="240"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Išnagrinėj</w:t>
      </w:r>
      <w:r w:rsidR="008236B2" w:rsidRPr="007935EC">
        <w:rPr>
          <w:rFonts w:ascii="Times New Roman" w:hAnsi="Times New Roman" w:cs="Times New Roman"/>
          <w:sz w:val="24"/>
          <w:szCs w:val="24"/>
        </w:rPr>
        <w:t>usi</w:t>
      </w:r>
      <w:r w:rsidRPr="007935EC">
        <w:rPr>
          <w:rFonts w:ascii="Times New Roman" w:hAnsi="Times New Roman" w:cs="Times New Roman"/>
          <w:sz w:val="24"/>
          <w:szCs w:val="24"/>
        </w:rPr>
        <w:t>, įvertin</w:t>
      </w:r>
      <w:r w:rsidR="008236B2" w:rsidRPr="007935EC">
        <w:rPr>
          <w:rFonts w:ascii="Times New Roman" w:hAnsi="Times New Roman" w:cs="Times New Roman"/>
          <w:sz w:val="24"/>
          <w:szCs w:val="24"/>
        </w:rPr>
        <w:t>usi</w:t>
      </w:r>
      <w:r w:rsidRPr="007935EC">
        <w:rPr>
          <w:rFonts w:ascii="Times New Roman" w:hAnsi="Times New Roman" w:cs="Times New Roman"/>
          <w:sz w:val="24"/>
          <w:szCs w:val="24"/>
        </w:rPr>
        <w:t xml:space="preserve"> ir palygi</w:t>
      </w:r>
      <w:r w:rsidR="0037576F" w:rsidRPr="007935EC">
        <w:rPr>
          <w:rFonts w:ascii="Times New Roman" w:hAnsi="Times New Roman" w:cs="Times New Roman"/>
          <w:sz w:val="24"/>
          <w:szCs w:val="24"/>
        </w:rPr>
        <w:t>n</w:t>
      </w:r>
      <w:r w:rsidR="008236B2" w:rsidRPr="007935EC">
        <w:rPr>
          <w:rFonts w:ascii="Times New Roman" w:hAnsi="Times New Roman" w:cs="Times New Roman"/>
          <w:sz w:val="24"/>
          <w:szCs w:val="24"/>
        </w:rPr>
        <w:t>usi</w:t>
      </w:r>
      <w:r w:rsidRPr="007935EC">
        <w:rPr>
          <w:rFonts w:ascii="Times New Roman" w:hAnsi="Times New Roman" w:cs="Times New Roman"/>
          <w:sz w:val="24"/>
          <w:szCs w:val="24"/>
        </w:rPr>
        <w:t xml:space="preserve"> pateiktus </w:t>
      </w:r>
      <w:r w:rsidR="008236B2" w:rsidRPr="007935EC">
        <w:rPr>
          <w:rFonts w:ascii="Times New Roman" w:hAnsi="Times New Roman" w:cs="Times New Roman"/>
          <w:sz w:val="24"/>
          <w:szCs w:val="24"/>
        </w:rPr>
        <w:t>p</w:t>
      </w:r>
      <w:r w:rsidRPr="007935EC">
        <w:rPr>
          <w:rFonts w:ascii="Times New Roman" w:hAnsi="Times New Roman" w:cs="Times New Roman"/>
          <w:sz w:val="24"/>
          <w:szCs w:val="24"/>
        </w:rPr>
        <w:t xml:space="preserve">asiūlymus, </w:t>
      </w:r>
      <w:r w:rsidR="008236B2" w:rsidRPr="007935EC">
        <w:rPr>
          <w:rFonts w:ascii="Times New Roman" w:hAnsi="Times New Roman" w:cs="Times New Roman"/>
          <w:sz w:val="24"/>
          <w:szCs w:val="24"/>
        </w:rPr>
        <w:t xml:space="preserve">perkančioji organizacija </w:t>
      </w:r>
      <w:r w:rsidRPr="007935EC">
        <w:rPr>
          <w:rFonts w:ascii="Times New Roman" w:hAnsi="Times New Roman" w:cs="Times New Roman"/>
          <w:sz w:val="24"/>
          <w:szCs w:val="24"/>
        </w:rPr>
        <w:t>nustato pasiūlymų eilę</w:t>
      </w:r>
      <w:r w:rsidR="00A84D4A" w:rsidRPr="007935EC">
        <w:rPr>
          <w:rFonts w:ascii="Times New Roman" w:hAnsi="Times New Roman" w:cs="Times New Roman"/>
          <w:sz w:val="24"/>
          <w:szCs w:val="24"/>
        </w:rPr>
        <w:t xml:space="preserve"> (</w:t>
      </w:r>
      <w:r w:rsidR="00A623D5" w:rsidRPr="007935EC">
        <w:rPr>
          <w:rFonts w:ascii="Times New Roman" w:hAnsi="Times New Roman" w:cs="Times New Roman"/>
          <w:sz w:val="24"/>
          <w:szCs w:val="24"/>
        </w:rPr>
        <w:t>išskyrus atvejus, kai pasiūlymą pateikia, arba įvertinus pasiūlymus liko tik vienas tiekėjas)</w:t>
      </w:r>
      <w:r w:rsidRPr="007935EC">
        <w:rPr>
          <w:rFonts w:ascii="Times New Roman" w:hAnsi="Times New Roman" w:cs="Times New Roman"/>
          <w:sz w:val="24"/>
          <w:szCs w:val="24"/>
        </w:rPr>
        <w:t>, į kurią įtraukia neatmestus pasiūlymus, ir nustato laimėjusį pasiūlymą bei priima sprendimą dėl sutarties sudarymo.</w:t>
      </w:r>
    </w:p>
    <w:p w14:paraId="3E270EF1" w14:textId="2F3F06F8" w:rsidR="006D0AB0" w:rsidRPr="007935EC" w:rsidRDefault="5C1D5905" w:rsidP="00C814C2">
      <w:pPr>
        <w:pStyle w:val="Sraopastraipa"/>
        <w:numPr>
          <w:ilvl w:val="1"/>
          <w:numId w:val="22"/>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Pasiūlymų eilė nustatoma ekonominio naudingumo mažėjimo tvarka. Jeigu kelių pateiktų pasiūlymų ekonominis naudingumas yra vienodas, nustatant pasiūlymų eilę pirmesnis į šią eilę įrašomas</w:t>
      </w:r>
      <w:r w:rsidR="006074E3" w:rsidRPr="007935EC">
        <w:rPr>
          <w:rFonts w:ascii="Times New Roman" w:hAnsi="Times New Roman" w:cs="Times New Roman"/>
          <w:sz w:val="24"/>
          <w:szCs w:val="24"/>
        </w:rPr>
        <w:t xml:space="preserve"> </w:t>
      </w:r>
      <w:r w:rsidR="00763D03" w:rsidRPr="007935EC">
        <w:rPr>
          <w:rFonts w:ascii="Times New Roman" w:eastAsia="Times New Roman" w:hAnsi="Times New Roman" w:cs="Times New Roman"/>
          <w:color w:val="000000" w:themeColor="text1"/>
          <w:sz w:val="24"/>
          <w:szCs w:val="24"/>
        </w:rPr>
        <w:t>tiekėjas</w:t>
      </w:r>
      <w:r w:rsidRPr="007935EC">
        <w:rPr>
          <w:rFonts w:ascii="Times New Roman" w:hAnsi="Times New Roman" w:cs="Times New Roman"/>
          <w:sz w:val="24"/>
          <w:szCs w:val="24"/>
        </w:rPr>
        <w:t xml:space="preserve">, kurio </w:t>
      </w:r>
      <w:r w:rsidR="001B6F10" w:rsidRPr="007935EC">
        <w:rPr>
          <w:rFonts w:ascii="Times New Roman" w:hAnsi="Times New Roman" w:cs="Times New Roman"/>
          <w:sz w:val="24"/>
          <w:szCs w:val="24"/>
        </w:rPr>
        <w:t>p</w:t>
      </w:r>
      <w:r w:rsidRPr="007935EC">
        <w:rPr>
          <w:rFonts w:ascii="Times New Roman" w:hAnsi="Times New Roman" w:cs="Times New Roman"/>
          <w:sz w:val="24"/>
          <w:szCs w:val="24"/>
        </w:rPr>
        <w:t>asiūlymas CVP IS priemonėmis pateiktas anksčiausiai.</w:t>
      </w:r>
    </w:p>
    <w:p w14:paraId="7B74F735" w14:textId="01B1BF40" w:rsidR="006D0AB0" w:rsidRPr="007935EC" w:rsidRDefault="5C1D5905" w:rsidP="00C814C2">
      <w:pPr>
        <w:pStyle w:val="Sraopastraipa"/>
        <w:numPr>
          <w:ilvl w:val="1"/>
          <w:numId w:val="22"/>
        </w:numPr>
        <w:spacing w:after="0" w:line="240" w:lineRule="auto"/>
        <w:ind w:left="0" w:firstLine="697"/>
        <w:jc w:val="both"/>
        <w:rPr>
          <w:rFonts w:ascii="Times New Roman" w:hAnsi="Times New Roman" w:cs="Times New Roman"/>
          <w:sz w:val="24"/>
          <w:szCs w:val="24"/>
        </w:rPr>
      </w:pPr>
      <w:r w:rsidRPr="007935EC">
        <w:rPr>
          <w:rFonts w:ascii="Times New Roman" w:eastAsia="Arial" w:hAnsi="Times New Roman" w:cs="Times New Roman"/>
          <w:sz w:val="24"/>
          <w:szCs w:val="24"/>
        </w:rPr>
        <w:t xml:space="preserve">Prieš nustatydama laimėjusį </w:t>
      </w:r>
      <w:r w:rsidR="00D55393" w:rsidRPr="007935EC">
        <w:rPr>
          <w:rFonts w:ascii="Times New Roman" w:eastAsia="Arial" w:hAnsi="Times New Roman" w:cs="Times New Roman"/>
          <w:sz w:val="24"/>
          <w:szCs w:val="24"/>
        </w:rPr>
        <w:t>p</w:t>
      </w:r>
      <w:r w:rsidRPr="007935EC">
        <w:rPr>
          <w:rFonts w:ascii="Times New Roman" w:eastAsia="Arial" w:hAnsi="Times New Roman" w:cs="Times New Roman"/>
          <w:sz w:val="24"/>
          <w:szCs w:val="24"/>
        </w:rPr>
        <w:t xml:space="preserve">asiūlymą, </w:t>
      </w:r>
      <w:r w:rsidR="00D55393" w:rsidRPr="007935EC">
        <w:rPr>
          <w:rFonts w:ascii="Times New Roman" w:eastAsia="Arial" w:hAnsi="Times New Roman" w:cs="Times New Roman"/>
          <w:sz w:val="24"/>
          <w:szCs w:val="24"/>
        </w:rPr>
        <w:t xml:space="preserve">perkančioji organizacija </w:t>
      </w:r>
      <w:r w:rsidRPr="007935EC">
        <w:rPr>
          <w:rFonts w:ascii="Times New Roman" w:eastAsia="Arial" w:hAnsi="Times New Roman" w:cs="Times New Roman"/>
          <w:sz w:val="24"/>
          <w:szCs w:val="24"/>
        </w:rPr>
        <w:t xml:space="preserve">reikalauja, kad ekonomiškai naudingiausią </w:t>
      </w:r>
      <w:r w:rsidR="00D55393" w:rsidRPr="007935EC">
        <w:rPr>
          <w:rFonts w:ascii="Times New Roman" w:eastAsia="Arial" w:hAnsi="Times New Roman" w:cs="Times New Roman"/>
          <w:sz w:val="24"/>
          <w:szCs w:val="24"/>
        </w:rPr>
        <w:t>p</w:t>
      </w:r>
      <w:r w:rsidRPr="007935EC">
        <w:rPr>
          <w:rFonts w:ascii="Times New Roman" w:eastAsia="Arial" w:hAnsi="Times New Roman" w:cs="Times New Roman"/>
          <w:sz w:val="24"/>
          <w:szCs w:val="24"/>
        </w:rPr>
        <w:t xml:space="preserve">asiūlymą pateikęs </w:t>
      </w:r>
      <w:r w:rsidR="008A5EAD" w:rsidRPr="007935EC">
        <w:rPr>
          <w:rFonts w:ascii="Times New Roman" w:eastAsia="Arial" w:hAnsi="Times New Roman" w:cs="Times New Roman"/>
          <w:sz w:val="24"/>
          <w:szCs w:val="24"/>
        </w:rPr>
        <w:t xml:space="preserve">tiekėjas </w:t>
      </w:r>
      <w:r w:rsidRPr="007935EC">
        <w:rPr>
          <w:rFonts w:ascii="Times New Roman" w:eastAsia="Arial" w:hAnsi="Times New Roman" w:cs="Times New Roman"/>
          <w:sz w:val="24"/>
          <w:szCs w:val="24"/>
        </w:rPr>
        <w:t>pateiktų aktualius dokumentus, patvirtinančius</w:t>
      </w:r>
      <w:r w:rsidR="00B200A7" w:rsidRPr="007935EC">
        <w:rPr>
          <w:rFonts w:ascii="Times New Roman" w:hAnsi="Times New Roman" w:cs="Times New Roman"/>
          <w:sz w:val="24"/>
          <w:szCs w:val="24"/>
        </w:rPr>
        <w:t xml:space="preserve"> </w:t>
      </w:r>
      <w:r w:rsidR="008A5EAD" w:rsidRPr="007935EC">
        <w:rPr>
          <w:rFonts w:ascii="Times New Roman" w:hAnsi="Times New Roman" w:cs="Times New Roman"/>
          <w:sz w:val="24"/>
          <w:szCs w:val="24"/>
        </w:rPr>
        <w:t>s</w:t>
      </w:r>
      <w:r w:rsidR="00B200A7" w:rsidRPr="007935EC">
        <w:rPr>
          <w:rFonts w:ascii="Times New Roman" w:hAnsi="Times New Roman" w:cs="Times New Roman"/>
          <w:sz w:val="24"/>
          <w:szCs w:val="24"/>
        </w:rPr>
        <w:t xml:space="preserve">pecialiosiose </w:t>
      </w:r>
      <w:r w:rsidR="002B6F94" w:rsidRPr="007935EC">
        <w:rPr>
          <w:rFonts w:ascii="Times New Roman" w:hAnsi="Times New Roman" w:cs="Times New Roman"/>
          <w:sz w:val="24"/>
          <w:szCs w:val="24"/>
        </w:rPr>
        <w:t xml:space="preserve">pirkimo </w:t>
      </w:r>
      <w:r w:rsidR="00B200A7" w:rsidRPr="007935EC">
        <w:rPr>
          <w:rFonts w:ascii="Times New Roman" w:hAnsi="Times New Roman" w:cs="Times New Roman"/>
          <w:sz w:val="24"/>
          <w:szCs w:val="24"/>
        </w:rPr>
        <w:t xml:space="preserve">sąlygose </w:t>
      </w:r>
      <w:r w:rsidRPr="007935EC">
        <w:rPr>
          <w:rFonts w:ascii="Times New Roman" w:eastAsia="Arial" w:hAnsi="Times New Roman" w:cs="Times New Roman"/>
          <w:sz w:val="24"/>
          <w:szCs w:val="24"/>
        </w:rPr>
        <w:t xml:space="preserve">nurodytų </w:t>
      </w:r>
      <w:r w:rsidRPr="007935EC">
        <w:rPr>
          <w:rFonts w:ascii="Times New Roman" w:hAnsi="Times New Roman" w:cs="Times New Roman"/>
          <w:sz w:val="24"/>
          <w:szCs w:val="24"/>
        </w:rPr>
        <w:t>pašalinimo pagrindų nebuvimą</w:t>
      </w:r>
      <w:r w:rsidR="00226A30" w:rsidRPr="007935EC">
        <w:rPr>
          <w:rFonts w:ascii="Times New Roman" w:hAnsi="Times New Roman" w:cs="Times New Roman"/>
          <w:sz w:val="24"/>
          <w:szCs w:val="24"/>
        </w:rPr>
        <w:t xml:space="preserve"> (jei kyla pagrįstų abejonių dėl tiekėjo patikimumo)</w:t>
      </w:r>
      <w:r w:rsidRPr="007935EC">
        <w:rPr>
          <w:rFonts w:ascii="Times New Roman" w:hAnsi="Times New Roman" w:cs="Times New Roman"/>
          <w:sz w:val="24"/>
          <w:szCs w:val="24"/>
        </w:rPr>
        <w:t>,</w:t>
      </w:r>
      <w:r w:rsidR="00733A15" w:rsidRPr="007935EC">
        <w:rPr>
          <w:rFonts w:ascii="Times New Roman" w:hAnsi="Times New Roman" w:cs="Times New Roman"/>
          <w:sz w:val="24"/>
          <w:szCs w:val="24"/>
        </w:rPr>
        <w:t xml:space="preserve"> jeigu taikytina</w:t>
      </w:r>
      <w:r w:rsidR="00EF69FD" w:rsidRPr="007935EC">
        <w:rPr>
          <w:rFonts w:ascii="Times New Roman" w:hAnsi="Times New Roman" w:cs="Times New Roman"/>
          <w:sz w:val="24"/>
          <w:szCs w:val="24"/>
        </w:rPr>
        <w:t>,</w:t>
      </w:r>
      <w:r w:rsidR="00D5706B" w:rsidRPr="007935EC">
        <w:rPr>
          <w:rFonts w:ascii="Times New Roman" w:hAnsi="Times New Roman" w:cs="Times New Roman"/>
          <w:sz w:val="24"/>
          <w:szCs w:val="24"/>
        </w:rPr>
        <w:t xml:space="preserve"> </w:t>
      </w:r>
      <w:r w:rsidR="006A38FE" w:rsidRPr="007935EC">
        <w:rPr>
          <w:rFonts w:ascii="Times New Roman" w:hAnsi="Times New Roman" w:cs="Times New Roman"/>
          <w:sz w:val="24"/>
          <w:szCs w:val="24"/>
        </w:rPr>
        <w:t xml:space="preserve">taip pat </w:t>
      </w:r>
      <w:r w:rsidRPr="007935EC">
        <w:rPr>
          <w:rFonts w:ascii="Times New Roman" w:hAnsi="Times New Roman" w:cs="Times New Roman"/>
          <w:sz w:val="24"/>
          <w:szCs w:val="24"/>
        </w:rPr>
        <w:t xml:space="preserve">įrodančius atitiktį </w:t>
      </w:r>
      <w:r w:rsidR="009E7DE9" w:rsidRPr="007935EC">
        <w:rPr>
          <w:rFonts w:ascii="Times New Roman" w:hAnsi="Times New Roman" w:cs="Times New Roman"/>
          <w:sz w:val="24"/>
          <w:szCs w:val="24"/>
        </w:rPr>
        <w:t>p</w:t>
      </w:r>
      <w:r w:rsidRPr="007935EC">
        <w:rPr>
          <w:rFonts w:ascii="Times New Roman" w:hAnsi="Times New Roman" w:cs="Times New Roman"/>
          <w:sz w:val="24"/>
          <w:szCs w:val="24"/>
        </w:rPr>
        <w:t>irkimo sąlygose nustatytiems kvalifikacijos reikalavimams</w:t>
      </w:r>
      <w:r w:rsidR="00F3343A" w:rsidRPr="007935EC">
        <w:rPr>
          <w:rFonts w:ascii="Times New Roman" w:hAnsi="Times New Roman" w:cs="Times New Roman"/>
          <w:sz w:val="24"/>
          <w:szCs w:val="24"/>
        </w:rPr>
        <w:t>, jeigu taikytina,</w:t>
      </w:r>
      <w:r w:rsidRPr="007935EC">
        <w:rPr>
          <w:rFonts w:ascii="Times New Roman" w:hAnsi="Times New Roman" w:cs="Times New Roman"/>
          <w:sz w:val="24"/>
          <w:szCs w:val="24"/>
        </w:rPr>
        <w:t xml:space="preserve"> ir</w:t>
      </w:r>
      <w:r w:rsidR="008C3507" w:rsidRPr="007935EC">
        <w:rPr>
          <w:rFonts w:ascii="Times New Roman" w:hAnsi="Times New Roman" w:cs="Times New Roman"/>
          <w:sz w:val="24"/>
          <w:szCs w:val="24"/>
        </w:rPr>
        <w:t xml:space="preserve"> </w:t>
      </w:r>
      <w:r w:rsidRPr="007935EC">
        <w:rPr>
          <w:rFonts w:ascii="Times New Roman" w:hAnsi="Times New Roman" w:cs="Times New Roman"/>
          <w:sz w:val="24"/>
          <w:szCs w:val="24"/>
        </w:rPr>
        <w:t>patvirtinančius jo atitiktį kokybės vadybos sistemos ir (arba) aplinkos apsaugos vadybos sistemos standartams</w:t>
      </w:r>
      <w:r w:rsidR="37E534CD" w:rsidRPr="007935EC">
        <w:rPr>
          <w:rFonts w:ascii="Times New Roman" w:hAnsi="Times New Roman" w:cs="Times New Roman"/>
          <w:sz w:val="24"/>
          <w:szCs w:val="24"/>
        </w:rPr>
        <w:t>,</w:t>
      </w:r>
      <w:r w:rsidR="00F3343A" w:rsidRPr="007935EC">
        <w:rPr>
          <w:rFonts w:ascii="Times New Roman" w:hAnsi="Times New Roman" w:cs="Times New Roman"/>
          <w:sz w:val="24"/>
          <w:szCs w:val="24"/>
        </w:rPr>
        <w:t xml:space="preserve"> jeigu taikytina,</w:t>
      </w:r>
      <w:r w:rsidR="37E534CD" w:rsidRPr="007935EC">
        <w:rPr>
          <w:rFonts w:ascii="Times New Roman" w:hAnsi="Times New Roman" w:cs="Times New Roman"/>
          <w:sz w:val="24"/>
          <w:szCs w:val="24"/>
        </w:rPr>
        <w:t xml:space="preserve"> </w:t>
      </w:r>
      <w:r w:rsidR="5F7C910F" w:rsidRPr="007935EC">
        <w:rPr>
          <w:rFonts w:ascii="Times New Roman" w:hAnsi="Times New Roman" w:cs="Times New Roman"/>
          <w:sz w:val="24"/>
          <w:szCs w:val="24"/>
        </w:rPr>
        <w:t>išskyrus atvejus</w:t>
      </w:r>
      <w:r w:rsidR="003D4D59" w:rsidRPr="007935EC">
        <w:rPr>
          <w:rFonts w:ascii="Times New Roman" w:hAnsi="Times New Roman" w:cs="Times New Roman"/>
          <w:sz w:val="24"/>
          <w:szCs w:val="24"/>
        </w:rPr>
        <w:t>,</w:t>
      </w:r>
      <w:r w:rsidR="5F7C910F" w:rsidRPr="007935EC">
        <w:rPr>
          <w:rFonts w:ascii="Times New Roman" w:hAnsi="Times New Roman" w:cs="Times New Roman"/>
          <w:sz w:val="24"/>
          <w:szCs w:val="24"/>
        </w:rPr>
        <w:t xml:space="preserve"> kai </w:t>
      </w:r>
      <w:r w:rsidR="37E534CD" w:rsidRPr="007935EC">
        <w:rPr>
          <w:rFonts w:ascii="Times New Roman" w:hAnsi="Times New Roman" w:cs="Times New Roman"/>
          <w:sz w:val="24"/>
          <w:szCs w:val="24"/>
        </w:rPr>
        <w:t xml:space="preserve">jų buvo paprašyta ir </w:t>
      </w:r>
      <w:r w:rsidR="1ABBFE96" w:rsidRPr="007935EC">
        <w:rPr>
          <w:rFonts w:ascii="Times New Roman" w:hAnsi="Times New Roman" w:cs="Times New Roman"/>
          <w:sz w:val="24"/>
          <w:szCs w:val="24"/>
        </w:rPr>
        <w:t xml:space="preserve">jie </w:t>
      </w:r>
      <w:r w:rsidR="37E534CD" w:rsidRPr="007935EC">
        <w:rPr>
          <w:rFonts w:ascii="Times New Roman" w:hAnsi="Times New Roman" w:cs="Times New Roman"/>
          <w:sz w:val="24"/>
          <w:szCs w:val="24"/>
        </w:rPr>
        <w:t>buvo įvertint</w:t>
      </w:r>
      <w:r w:rsidR="31051FE9" w:rsidRPr="007935EC">
        <w:rPr>
          <w:rFonts w:ascii="Times New Roman" w:hAnsi="Times New Roman" w:cs="Times New Roman"/>
          <w:sz w:val="24"/>
          <w:szCs w:val="24"/>
        </w:rPr>
        <w:t>i</w:t>
      </w:r>
      <w:r w:rsidR="37E534CD" w:rsidRPr="007935EC">
        <w:rPr>
          <w:rFonts w:ascii="Times New Roman" w:hAnsi="Times New Roman" w:cs="Times New Roman"/>
          <w:sz w:val="24"/>
          <w:szCs w:val="24"/>
        </w:rPr>
        <w:t xml:space="preserve"> ankstesniuose pirkimo procedūros etapuose </w:t>
      </w:r>
      <w:r w:rsidR="27C27464" w:rsidRPr="007935EC">
        <w:rPr>
          <w:rFonts w:ascii="Times New Roman" w:hAnsi="Times New Roman" w:cs="Times New Roman"/>
          <w:sz w:val="24"/>
          <w:szCs w:val="24"/>
        </w:rPr>
        <w:t>ir ši informacija vis dar yra aktuali, taip pat išskyrus atvejus</w:t>
      </w:r>
      <w:r w:rsidR="00212599" w:rsidRPr="007935EC">
        <w:rPr>
          <w:rFonts w:ascii="Times New Roman" w:hAnsi="Times New Roman" w:cs="Times New Roman"/>
          <w:sz w:val="24"/>
          <w:szCs w:val="24"/>
        </w:rPr>
        <w:t>,</w:t>
      </w:r>
      <w:r w:rsidR="27C27464" w:rsidRPr="007935EC">
        <w:rPr>
          <w:rFonts w:ascii="Times New Roman" w:hAnsi="Times New Roman" w:cs="Times New Roman"/>
          <w:sz w:val="24"/>
          <w:szCs w:val="24"/>
        </w:rPr>
        <w:t xml:space="preserve"> </w:t>
      </w:r>
      <w:r w:rsidR="41143BDF" w:rsidRPr="007935EC">
        <w:rPr>
          <w:rFonts w:ascii="Times New Roman" w:hAnsi="Times New Roman" w:cs="Times New Roman"/>
          <w:sz w:val="24"/>
          <w:szCs w:val="24"/>
        </w:rPr>
        <w:t>kai</w:t>
      </w:r>
      <w:r w:rsidR="37E534CD" w:rsidRPr="007935EC">
        <w:rPr>
          <w:rFonts w:ascii="Times New Roman" w:hAnsi="Times New Roman" w:cs="Times New Roman"/>
          <w:sz w:val="24"/>
          <w:szCs w:val="24"/>
        </w:rPr>
        <w:t xml:space="preserve"> </w:t>
      </w:r>
      <w:r w:rsidR="002E22B7" w:rsidRPr="007935EC">
        <w:rPr>
          <w:rFonts w:ascii="Times New Roman" w:hAnsi="Times New Roman" w:cs="Times New Roman"/>
          <w:sz w:val="24"/>
          <w:szCs w:val="24"/>
        </w:rPr>
        <w:t xml:space="preserve">vadovaujantis </w:t>
      </w:r>
      <w:r w:rsidR="002B6F94" w:rsidRPr="007935EC">
        <w:rPr>
          <w:rFonts w:ascii="Times New Roman" w:hAnsi="Times New Roman" w:cs="Times New Roman"/>
          <w:sz w:val="24"/>
          <w:szCs w:val="24"/>
        </w:rPr>
        <w:t xml:space="preserve">pirkimo </w:t>
      </w:r>
      <w:r w:rsidR="000207D4" w:rsidRPr="007935EC">
        <w:rPr>
          <w:rFonts w:ascii="Times New Roman" w:hAnsi="Times New Roman" w:cs="Times New Roman"/>
          <w:sz w:val="24"/>
          <w:szCs w:val="24"/>
        </w:rPr>
        <w:t>sąlygo</w:t>
      </w:r>
      <w:r w:rsidR="006407AA" w:rsidRPr="007935EC">
        <w:rPr>
          <w:rFonts w:ascii="Times New Roman" w:hAnsi="Times New Roman" w:cs="Times New Roman"/>
          <w:sz w:val="24"/>
          <w:szCs w:val="24"/>
        </w:rPr>
        <w:t>mis</w:t>
      </w:r>
      <w:r w:rsidR="000207D4" w:rsidRPr="007935EC">
        <w:rPr>
          <w:rFonts w:ascii="Times New Roman" w:hAnsi="Times New Roman" w:cs="Times New Roman"/>
          <w:sz w:val="24"/>
          <w:szCs w:val="24"/>
        </w:rPr>
        <w:t xml:space="preserve"> </w:t>
      </w:r>
      <w:r w:rsidR="37E534CD" w:rsidRPr="007935EC">
        <w:rPr>
          <w:rFonts w:ascii="Times New Roman" w:hAnsi="Times New Roman" w:cs="Times New Roman"/>
          <w:sz w:val="24"/>
          <w:szCs w:val="24"/>
        </w:rPr>
        <w:t>šių dokumentų nereikalaujama</w:t>
      </w:r>
      <w:r w:rsidR="1E217641" w:rsidRPr="007935EC">
        <w:rPr>
          <w:rFonts w:ascii="Times New Roman" w:hAnsi="Times New Roman" w:cs="Times New Roman"/>
          <w:sz w:val="24"/>
          <w:szCs w:val="24"/>
        </w:rPr>
        <w:t xml:space="preserve">. </w:t>
      </w:r>
      <w:r w:rsidR="00BE7293" w:rsidRPr="007935EC">
        <w:rPr>
          <w:rFonts w:ascii="Times New Roman" w:hAnsi="Times New Roman" w:cs="Times New Roman"/>
          <w:sz w:val="24"/>
          <w:szCs w:val="24"/>
        </w:rPr>
        <w:t xml:space="preserve">Perkančioji organizacija </w:t>
      </w:r>
      <w:r w:rsidR="1E217641" w:rsidRPr="007935EC">
        <w:rPr>
          <w:rFonts w:ascii="Times New Roman" w:hAnsi="Times New Roman" w:cs="Times New Roman"/>
          <w:sz w:val="24"/>
          <w:szCs w:val="24"/>
        </w:rPr>
        <w:t>taip pat</w:t>
      </w:r>
      <w:r w:rsidR="37E534CD" w:rsidRPr="007935EC">
        <w:rPr>
          <w:rFonts w:ascii="Times New Roman" w:hAnsi="Times New Roman" w:cs="Times New Roman"/>
          <w:sz w:val="24"/>
          <w:szCs w:val="24"/>
        </w:rPr>
        <w:t xml:space="preserve"> įvertina, ar </w:t>
      </w:r>
      <w:r w:rsidR="1FC1C085" w:rsidRPr="007935EC">
        <w:rPr>
          <w:rFonts w:ascii="Times New Roman" w:hAnsi="Times New Roman" w:cs="Times New Roman"/>
          <w:sz w:val="24"/>
          <w:szCs w:val="24"/>
        </w:rPr>
        <w:t xml:space="preserve">ekonomiškai naudingiausią </w:t>
      </w:r>
      <w:r w:rsidR="009E4A5E" w:rsidRPr="007935EC">
        <w:rPr>
          <w:rFonts w:ascii="Times New Roman" w:hAnsi="Times New Roman" w:cs="Times New Roman"/>
          <w:sz w:val="24"/>
          <w:szCs w:val="24"/>
        </w:rPr>
        <w:t>p</w:t>
      </w:r>
      <w:r w:rsidR="1FC1C085" w:rsidRPr="007935EC">
        <w:rPr>
          <w:rFonts w:ascii="Times New Roman" w:hAnsi="Times New Roman" w:cs="Times New Roman"/>
          <w:sz w:val="24"/>
          <w:szCs w:val="24"/>
        </w:rPr>
        <w:t xml:space="preserve">asiūlymą pateikusio </w:t>
      </w:r>
      <w:r w:rsidR="009E4A5E" w:rsidRPr="007935EC">
        <w:rPr>
          <w:rFonts w:ascii="Times New Roman" w:hAnsi="Times New Roman" w:cs="Times New Roman"/>
          <w:sz w:val="24"/>
          <w:szCs w:val="24"/>
        </w:rPr>
        <w:t xml:space="preserve">tiekėjo </w:t>
      </w:r>
      <w:r w:rsidR="37E534CD" w:rsidRPr="007935EC">
        <w:rPr>
          <w:rFonts w:ascii="Times New Roman" w:hAnsi="Times New Roman" w:cs="Times New Roman"/>
          <w:sz w:val="24"/>
          <w:szCs w:val="24"/>
        </w:rPr>
        <w:t>pasiūlymas neturėtų būti atmestas dėl kitų priežasčių.</w:t>
      </w:r>
      <w:r w:rsidR="00EE7E5B" w:rsidRPr="007935EC">
        <w:rPr>
          <w:rFonts w:ascii="Times New Roman" w:hAnsi="Times New Roman" w:cs="Times New Roman"/>
          <w:sz w:val="24"/>
          <w:szCs w:val="24"/>
        </w:rPr>
        <w:t xml:space="preserve"> </w:t>
      </w:r>
    </w:p>
    <w:p w14:paraId="513CAD48" w14:textId="4E38F276" w:rsidR="006D0AB0" w:rsidRPr="007935EC" w:rsidRDefault="002C3E6C" w:rsidP="00C814C2">
      <w:pPr>
        <w:spacing w:after="0" w:line="240" w:lineRule="auto"/>
        <w:ind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15.4. </w:t>
      </w:r>
      <w:r w:rsidR="005E43C0" w:rsidRPr="007935EC">
        <w:rPr>
          <w:rFonts w:ascii="Times New Roman" w:hAnsi="Times New Roman" w:cs="Times New Roman"/>
          <w:sz w:val="24"/>
          <w:szCs w:val="24"/>
        </w:rPr>
        <w:t>Jeigu pasiūlymą pateikė tik vienas tiekėjas arba įvertinus pasiūlymus liko tik vienas tiekėjas</w:t>
      </w:r>
      <w:r w:rsidR="005A2938" w:rsidRPr="007935EC">
        <w:rPr>
          <w:rFonts w:ascii="Times New Roman" w:hAnsi="Times New Roman" w:cs="Times New Roman"/>
          <w:sz w:val="24"/>
          <w:szCs w:val="24"/>
        </w:rPr>
        <w:t>,</w:t>
      </w:r>
      <w:r w:rsidR="005E43C0" w:rsidRPr="007935EC">
        <w:rPr>
          <w:rFonts w:ascii="Times New Roman" w:hAnsi="Times New Roman" w:cs="Times New Roman"/>
          <w:sz w:val="24"/>
          <w:szCs w:val="24"/>
        </w:rPr>
        <w:t xml:space="preserve"> pasiūlymų eilė nenustatoma ir tas pasiūlymas laikomas laimėjusiu.</w:t>
      </w:r>
    </w:p>
    <w:p w14:paraId="1FD074E8" w14:textId="77777777" w:rsidR="006D0AB0" w:rsidRPr="007935EC" w:rsidRDefault="006D0AB0" w:rsidP="00C814C2">
      <w:pPr>
        <w:spacing w:line="240" w:lineRule="auto"/>
        <w:ind w:left="567"/>
        <w:jc w:val="both"/>
        <w:rPr>
          <w:rFonts w:ascii="Times New Roman" w:hAnsi="Times New Roman" w:cs="Times New Roman"/>
          <w:sz w:val="24"/>
          <w:szCs w:val="24"/>
        </w:rPr>
      </w:pPr>
      <w:bookmarkStart w:id="54" w:name="_Ref40443308"/>
      <w:bookmarkStart w:id="55" w:name="_Toc48053181"/>
    </w:p>
    <w:p w14:paraId="1B21A247" w14:textId="7C13D05D" w:rsidR="006D0AB0" w:rsidRPr="007935EC" w:rsidRDefault="001566DB" w:rsidP="00994BD6">
      <w:pPr>
        <w:pStyle w:val="Antrat1"/>
        <w:numPr>
          <w:ilvl w:val="0"/>
          <w:numId w:val="23"/>
        </w:numPr>
        <w:spacing w:before="0" w:after="0" w:line="300" w:lineRule="auto"/>
        <w:rPr>
          <w:rFonts w:ascii="Times New Roman" w:hAnsi="Times New Roman" w:cs="Times New Roman"/>
          <w:b/>
          <w:bCs/>
          <w:color w:val="002060"/>
          <w:sz w:val="24"/>
          <w:szCs w:val="24"/>
        </w:rPr>
      </w:pPr>
      <w:bookmarkStart w:id="56" w:name="_Toc85698583"/>
      <w:bookmarkStart w:id="57" w:name="_Toc86176534"/>
      <w:bookmarkStart w:id="58" w:name="_Toc134703664"/>
      <w:r w:rsidRPr="007935EC">
        <w:rPr>
          <w:rFonts w:ascii="Times New Roman" w:hAnsi="Times New Roman" w:cs="Times New Roman"/>
          <w:b/>
          <w:bCs/>
          <w:color w:val="002060"/>
          <w:sz w:val="24"/>
          <w:szCs w:val="24"/>
        </w:rPr>
        <w:t>Informavimas apie pirkimo procedūrų rezultatus</w:t>
      </w:r>
      <w:bookmarkEnd w:id="54"/>
      <w:bookmarkEnd w:id="55"/>
      <w:bookmarkEnd w:id="56"/>
      <w:bookmarkEnd w:id="57"/>
      <w:bookmarkEnd w:id="58"/>
    </w:p>
    <w:p w14:paraId="31B015CF" w14:textId="2974AA55" w:rsidR="006D0AB0" w:rsidRPr="007935EC" w:rsidRDefault="00787DBD" w:rsidP="00C814C2">
      <w:pPr>
        <w:pStyle w:val="Sraopastraipa"/>
        <w:numPr>
          <w:ilvl w:val="1"/>
          <w:numId w:val="24"/>
        </w:numPr>
        <w:tabs>
          <w:tab w:val="left" w:pos="1276"/>
        </w:tabs>
        <w:spacing w:before="240" w:after="0" w:line="240" w:lineRule="auto"/>
        <w:ind w:left="0" w:firstLine="709"/>
        <w:jc w:val="both"/>
        <w:rPr>
          <w:rFonts w:ascii="Times New Roman" w:hAnsi="Times New Roman" w:cs="Times New Roman"/>
          <w:sz w:val="24"/>
          <w:szCs w:val="24"/>
        </w:rPr>
      </w:pPr>
      <w:bookmarkStart w:id="59" w:name="_Ref39425999"/>
      <w:bookmarkStart w:id="60" w:name="_Ref39426005"/>
      <w:bookmarkStart w:id="61" w:name="_Toc48053182"/>
      <w:r w:rsidRPr="007935EC">
        <w:rPr>
          <w:rFonts w:ascii="Times New Roman" w:eastAsia="Arial" w:hAnsi="Times New Roman" w:cs="Times New Roman"/>
          <w:sz w:val="24"/>
          <w:szCs w:val="24"/>
        </w:rPr>
        <w:t xml:space="preserve">Perkančioji organizacija </w:t>
      </w:r>
      <w:r w:rsidR="5C1D5905" w:rsidRPr="007935EC">
        <w:rPr>
          <w:rFonts w:ascii="Times New Roman" w:eastAsia="Arial" w:hAnsi="Times New Roman" w:cs="Times New Roman"/>
          <w:sz w:val="24"/>
          <w:szCs w:val="24"/>
        </w:rPr>
        <w:t xml:space="preserve">ne vėliau kaip per </w:t>
      </w:r>
      <w:r w:rsidR="004B5136" w:rsidRPr="007935EC">
        <w:rPr>
          <w:rFonts w:ascii="Times New Roman" w:eastAsia="Arial" w:hAnsi="Times New Roman" w:cs="Times New Roman"/>
          <w:sz w:val="24"/>
          <w:szCs w:val="24"/>
        </w:rPr>
        <w:t>3</w:t>
      </w:r>
      <w:r w:rsidR="5C1D5905" w:rsidRPr="007935EC">
        <w:rPr>
          <w:rFonts w:ascii="Times New Roman" w:eastAsia="Arial" w:hAnsi="Times New Roman" w:cs="Times New Roman"/>
          <w:sz w:val="24"/>
          <w:szCs w:val="24"/>
        </w:rPr>
        <w:t xml:space="preserve"> darbo dienas nuo </w:t>
      </w:r>
      <w:r w:rsidR="000979B2" w:rsidRPr="007935EC">
        <w:rPr>
          <w:rFonts w:ascii="Times New Roman" w:eastAsia="Arial" w:hAnsi="Times New Roman" w:cs="Times New Roman"/>
          <w:sz w:val="24"/>
          <w:szCs w:val="24"/>
        </w:rPr>
        <w:t>p</w:t>
      </w:r>
      <w:r w:rsidR="5C1D5905" w:rsidRPr="007935EC">
        <w:rPr>
          <w:rFonts w:ascii="Times New Roman" w:eastAsia="Arial" w:hAnsi="Times New Roman" w:cs="Times New Roman"/>
          <w:sz w:val="24"/>
          <w:szCs w:val="24"/>
        </w:rPr>
        <w:t xml:space="preserve">asiūlymų eilės sudarymo ir laimėjusio </w:t>
      </w:r>
      <w:r w:rsidR="000979B2" w:rsidRPr="007935EC">
        <w:rPr>
          <w:rFonts w:ascii="Times New Roman" w:eastAsia="Arial" w:hAnsi="Times New Roman" w:cs="Times New Roman"/>
          <w:sz w:val="24"/>
          <w:szCs w:val="24"/>
        </w:rPr>
        <w:t>p</w:t>
      </w:r>
      <w:r w:rsidR="5C1D5905" w:rsidRPr="007935EC">
        <w:rPr>
          <w:rFonts w:ascii="Times New Roman" w:eastAsia="Arial" w:hAnsi="Times New Roman" w:cs="Times New Roman"/>
          <w:sz w:val="24"/>
          <w:szCs w:val="24"/>
        </w:rPr>
        <w:t xml:space="preserve">asiūlymo nustatymo CVP IS priemonėmis </w:t>
      </w:r>
      <w:r w:rsidRPr="007935EC">
        <w:rPr>
          <w:rFonts w:ascii="Times New Roman" w:eastAsia="Arial" w:hAnsi="Times New Roman" w:cs="Times New Roman"/>
          <w:sz w:val="24"/>
          <w:szCs w:val="24"/>
        </w:rPr>
        <w:t xml:space="preserve">tiekėjus </w:t>
      </w:r>
      <w:r w:rsidR="5C1D5905" w:rsidRPr="007935EC">
        <w:rPr>
          <w:rFonts w:ascii="Times New Roman" w:eastAsia="Arial" w:hAnsi="Times New Roman" w:cs="Times New Roman"/>
          <w:sz w:val="24"/>
          <w:szCs w:val="24"/>
        </w:rPr>
        <w:t>informuoja apie</w:t>
      </w:r>
      <w:r w:rsidR="76CA0781" w:rsidRPr="007935EC">
        <w:rPr>
          <w:rFonts w:ascii="Times New Roman" w:eastAsia="Arial" w:hAnsi="Times New Roman" w:cs="Times New Roman"/>
          <w:sz w:val="24"/>
          <w:szCs w:val="24"/>
        </w:rPr>
        <w:t xml:space="preserve"> </w:t>
      </w:r>
      <w:r w:rsidR="001D7ABB" w:rsidRPr="007935EC">
        <w:rPr>
          <w:rFonts w:ascii="Times New Roman" w:eastAsia="Arial" w:hAnsi="Times New Roman" w:cs="Times New Roman"/>
          <w:sz w:val="24"/>
          <w:szCs w:val="24"/>
        </w:rPr>
        <w:t>p</w:t>
      </w:r>
      <w:r w:rsidR="76CA0781" w:rsidRPr="007935EC">
        <w:rPr>
          <w:rFonts w:ascii="Times New Roman" w:eastAsia="Arial" w:hAnsi="Times New Roman" w:cs="Times New Roman"/>
          <w:sz w:val="24"/>
          <w:szCs w:val="24"/>
        </w:rPr>
        <w:t xml:space="preserve">irkimo procedūros rezultatus, </w:t>
      </w:r>
      <w:r w:rsidR="002E6572" w:rsidRPr="007935EC">
        <w:rPr>
          <w:rFonts w:ascii="Times New Roman" w:eastAsia="Arial" w:hAnsi="Times New Roman" w:cs="Times New Roman"/>
          <w:sz w:val="24"/>
          <w:szCs w:val="24"/>
        </w:rPr>
        <w:t xml:space="preserve">vadovaudamasi </w:t>
      </w:r>
      <w:r w:rsidR="76CA0781" w:rsidRPr="007935EC">
        <w:rPr>
          <w:rFonts w:ascii="Times New Roman" w:eastAsia="Arial" w:hAnsi="Times New Roman" w:cs="Times New Roman"/>
          <w:sz w:val="24"/>
          <w:szCs w:val="24"/>
        </w:rPr>
        <w:t>VPĮ 58</w:t>
      </w:r>
      <w:r w:rsidR="00590BCA" w:rsidRPr="007935EC">
        <w:rPr>
          <w:rFonts w:ascii="Times New Roman" w:eastAsia="Arial" w:hAnsi="Times New Roman" w:cs="Times New Roman"/>
          <w:sz w:val="24"/>
          <w:szCs w:val="24"/>
        </w:rPr>
        <w:t xml:space="preserve"> </w:t>
      </w:r>
      <w:r w:rsidR="76CA0781" w:rsidRPr="007935EC">
        <w:rPr>
          <w:rFonts w:ascii="Times New Roman" w:eastAsia="Arial" w:hAnsi="Times New Roman" w:cs="Times New Roman"/>
          <w:sz w:val="24"/>
          <w:szCs w:val="24"/>
        </w:rPr>
        <w:t xml:space="preserve">straipsnio </w:t>
      </w:r>
      <w:r w:rsidR="00A96684" w:rsidRPr="007935EC">
        <w:rPr>
          <w:rFonts w:ascii="Times New Roman" w:eastAsia="Arial" w:hAnsi="Times New Roman" w:cs="Times New Roman"/>
          <w:sz w:val="24"/>
          <w:szCs w:val="24"/>
        </w:rPr>
        <w:t xml:space="preserve">1 dalies </w:t>
      </w:r>
      <w:r w:rsidR="76CA0781" w:rsidRPr="007935EC">
        <w:rPr>
          <w:rFonts w:ascii="Times New Roman" w:eastAsia="Arial" w:hAnsi="Times New Roman" w:cs="Times New Roman"/>
          <w:sz w:val="24"/>
          <w:szCs w:val="24"/>
        </w:rPr>
        <w:t>nuostatomis.</w:t>
      </w:r>
      <w:r w:rsidR="5C1D5905" w:rsidRPr="007935EC">
        <w:rPr>
          <w:rFonts w:ascii="Times New Roman" w:eastAsia="Arial" w:hAnsi="Times New Roman" w:cs="Times New Roman"/>
          <w:sz w:val="24"/>
          <w:szCs w:val="24"/>
        </w:rPr>
        <w:t xml:space="preserve"> </w:t>
      </w:r>
    </w:p>
    <w:p w14:paraId="18AE15E5" w14:textId="77777777" w:rsidR="00583829" w:rsidRPr="007935EC" w:rsidRDefault="00583829" w:rsidP="00461391">
      <w:pPr>
        <w:pStyle w:val="Sraopastraipa"/>
        <w:tabs>
          <w:tab w:val="left" w:pos="1418"/>
        </w:tabs>
        <w:spacing w:before="240" w:after="0"/>
        <w:ind w:left="697"/>
        <w:rPr>
          <w:rFonts w:ascii="Times New Roman" w:eastAsia="Arial" w:hAnsi="Times New Roman" w:cs="Times New Roman"/>
          <w:sz w:val="24"/>
          <w:szCs w:val="24"/>
        </w:rPr>
      </w:pPr>
    </w:p>
    <w:p w14:paraId="4B416523" w14:textId="6CFE4845" w:rsidR="006D0AB0" w:rsidRPr="007935EC" w:rsidRDefault="001566DB" w:rsidP="00994BD6">
      <w:pPr>
        <w:pStyle w:val="Antrat1"/>
        <w:numPr>
          <w:ilvl w:val="0"/>
          <w:numId w:val="24"/>
        </w:numPr>
        <w:spacing w:before="0" w:after="0" w:line="300" w:lineRule="auto"/>
        <w:ind w:left="357" w:hanging="357"/>
        <w:rPr>
          <w:rFonts w:ascii="Times New Roman" w:hAnsi="Times New Roman" w:cs="Times New Roman"/>
          <w:b/>
          <w:bCs/>
          <w:color w:val="002060"/>
          <w:sz w:val="24"/>
          <w:szCs w:val="24"/>
        </w:rPr>
      </w:pPr>
      <w:bookmarkStart w:id="62" w:name="_Toc85698584"/>
      <w:bookmarkStart w:id="63" w:name="_Toc86176535"/>
      <w:bookmarkStart w:id="64" w:name="_Toc124749448"/>
      <w:bookmarkStart w:id="65" w:name="_Toc134703665"/>
      <w:r w:rsidRPr="007935EC">
        <w:rPr>
          <w:rFonts w:ascii="Times New Roman" w:hAnsi="Times New Roman" w:cs="Times New Roman"/>
          <w:b/>
          <w:bCs/>
          <w:color w:val="002060"/>
          <w:sz w:val="24"/>
          <w:szCs w:val="24"/>
        </w:rPr>
        <w:t>Sutarties sudarymas</w:t>
      </w:r>
      <w:bookmarkEnd w:id="59"/>
      <w:bookmarkEnd w:id="60"/>
      <w:bookmarkEnd w:id="61"/>
      <w:bookmarkEnd w:id="62"/>
      <w:bookmarkEnd w:id="63"/>
      <w:bookmarkEnd w:id="64"/>
      <w:bookmarkEnd w:id="65"/>
    </w:p>
    <w:p w14:paraId="26D1DFBC" w14:textId="0361776E" w:rsidR="006D0AB0" w:rsidRPr="007935EC" w:rsidRDefault="5C1D5905" w:rsidP="00C814C2">
      <w:pPr>
        <w:pStyle w:val="Sraopastraipa"/>
        <w:numPr>
          <w:ilvl w:val="1"/>
          <w:numId w:val="24"/>
        </w:numPr>
        <w:spacing w:before="240" w:after="0" w:line="240" w:lineRule="auto"/>
        <w:ind w:left="0" w:firstLine="697"/>
        <w:jc w:val="both"/>
        <w:rPr>
          <w:rFonts w:ascii="Times New Roman" w:hAnsi="Times New Roman" w:cs="Times New Roman"/>
          <w:color w:val="000000" w:themeColor="text1"/>
          <w:sz w:val="24"/>
          <w:szCs w:val="24"/>
        </w:rPr>
      </w:pPr>
      <w:r w:rsidRPr="007935EC">
        <w:rPr>
          <w:rFonts w:ascii="Times New Roman" w:hAnsi="Times New Roman" w:cs="Times New Roman"/>
          <w:color w:val="000000" w:themeColor="text1"/>
          <w:sz w:val="24"/>
          <w:szCs w:val="24"/>
        </w:rPr>
        <w:t>Sutartis sudaroma su</w:t>
      </w:r>
      <w:r w:rsidR="006074E3" w:rsidRPr="007935EC">
        <w:rPr>
          <w:rFonts w:ascii="Times New Roman" w:hAnsi="Times New Roman" w:cs="Times New Roman"/>
          <w:color w:val="000000" w:themeColor="text1"/>
          <w:sz w:val="24"/>
          <w:szCs w:val="24"/>
        </w:rPr>
        <w:t xml:space="preserve"> </w:t>
      </w:r>
      <w:r w:rsidR="00EC16FB" w:rsidRPr="007935EC">
        <w:rPr>
          <w:rFonts w:ascii="Times New Roman" w:hAnsi="Times New Roman" w:cs="Times New Roman"/>
          <w:color w:val="000000" w:themeColor="text1"/>
          <w:sz w:val="24"/>
          <w:szCs w:val="24"/>
        </w:rPr>
        <w:t>tiekėju</w:t>
      </w:r>
      <w:r w:rsidRPr="007935EC">
        <w:rPr>
          <w:rFonts w:ascii="Times New Roman" w:hAnsi="Times New Roman" w:cs="Times New Roman"/>
          <w:color w:val="000000" w:themeColor="text1"/>
          <w:sz w:val="24"/>
          <w:szCs w:val="24"/>
        </w:rPr>
        <w:t xml:space="preserve">, kurio </w:t>
      </w:r>
      <w:r w:rsidR="008E3EC1" w:rsidRPr="007935EC">
        <w:rPr>
          <w:rFonts w:ascii="Times New Roman" w:hAnsi="Times New Roman" w:cs="Times New Roman"/>
          <w:color w:val="000000" w:themeColor="text1"/>
          <w:sz w:val="24"/>
          <w:szCs w:val="24"/>
        </w:rPr>
        <w:t>p</w:t>
      </w:r>
      <w:r w:rsidRPr="007935EC">
        <w:rPr>
          <w:rFonts w:ascii="Times New Roman" w:hAnsi="Times New Roman" w:cs="Times New Roman"/>
          <w:color w:val="000000" w:themeColor="text1"/>
          <w:sz w:val="24"/>
          <w:szCs w:val="24"/>
        </w:rPr>
        <w:t xml:space="preserve">asiūlymas, vadovaujantis </w:t>
      </w:r>
      <w:r w:rsidR="00C756E3" w:rsidRPr="007935EC">
        <w:rPr>
          <w:rFonts w:ascii="Times New Roman" w:hAnsi="Times New Roman" w:cs="Times New Roman"/>
          <w:color w:val="000000" w:themeColor="text1"/>
          <w:sz w:val="24"/>
          <w:szCs w:val="24"/>
        </w:rPr>
        <w:t>p</w:t>
      </w:r>
      <w:r w:rsidRPr="007935EC">
        <w:rPr>
          <w:rFonts w:ascii="Times New Roman" w:hAnsi="Times New Roman" w:cs="Times New Roman"/>
          <w:color w:val="000000" w:themeColor="text1"/>
          <w:sz w:val="24"/>
          <w:szCs w:val="24"/>
        </w:rPr>
        <w:t>irkimo sąlygų nustatyta tvarka pripažintas laimėj</w:t>
      </w:r>
      <w:r w:rsidR="00EB49C4" w:rsidRPr="007935EC">
        <w:rPr>
          <w:rFonts w:ascii="Times New Roman" w:hAnsi="Times New Roman" w:cs="Times New Roman"/>
          <w:color w:val="000000" w:themeColor="text1"/>
          <w:sz w:val="24"/>
          <w:szCs w:val="24"/>
        </w:rPr>
        <w:t>usiu</w:t>
      </w:r>
      <w:r w:rsidRPr="007935EC">
        <w:rPr>
          <w:rFonts w:ascii="Times New Roman" w:hAnsi="Times New Roman" w:cs="Times New Roman"/>
          <w:color w:val="000000" w:themeColor="text1"/>
          <w:sz w:val="24"/>
          <w:szCs w:val="24"/>
        </w:rPr>
        <w:t>, o jei pirkimas skaidomas į dalis – su</w:t>
      </w:r>
      <w:r w:rsidR="006074E3" w:rsidRPr="007935EC">
        <w:rPr>
          <w:rFonts w:ascii="Times New Roman" w:hAnsi="Times New Roman" w:cs="Times New Roman"/>
          <w:color w:val="000000" w:themeColor="text1"/>
          <w:sz w:val="24"/>
          <w:szCs w:val="24"/>
        </w:rPr>
        <w:t xml:space="preserve"> </w:t>
      </w:r>
      <w:r w:rsidR="00446EE3" w:rsidRPr="007935EC">
        <w:rPr>
          <w:rFonts w:ascii="Times New Roman" w:hAnsi="Times New Roman" w:cs="Times New Roman"/>
          <w:color w:val="000000" w:themeColor="text1"/>
          <w:sz w:val="24"/>
          <w:szCs w:val="24"/>
        </w:rPr>
        <w:t>tiekėjais</w:t>
      </w:r>
      <w:r w:rsidRPr="007935EC">
        <w:rPr>
          <w:rFonts w:ascii="Times New Roman" w:hAnsi="Times New Roman" w:cs="Times New Roman"/>
          <w:color w:val="000000" w:themeColor="text1"/>
          <w:sz w:val="24"/>
          <w:szCs w:val="24"/>
        </w:rPr>
        <w:t xml:space="preserve">, kurių </w:t>
      </w:r>
      <w:r w:rsidR="00FC0C45" w:rsidRPr="007935EC">
        <w:rPr>
          <w:rFonts w:ascii="Times New Roman" w:hAnsi="Times New Roman" w:cs="Times New Roman"/>
          <w:color w:val="000000" w:themeColor="text1"/>
          <w:sz w:val="24"/>
          <w:szCs w:val="24"/>
        </w:rPr>
        <w:t>p</w:t>
      </w:r>
      <w:r w:rsidRPr="007935EC">
        <w:rPr>
          <w:rFonts w:ascii="Times New Roman" w:hAnsi="Times New Roman" w:cs="Times New Roman"/>
          <w:color w:val="000000" w:themeColor="text1"/>
          <w:sz w:val="24"/>
          <w:szCs w:val="24"/>
        </w:rPr>
        <w:t>asiūlymai pripažinti laimėj</w:t>
      </w:r>
      <w:r w:rsidR="00FC0C45" w:rsidRPr="007935EC">
        <w:rPr>
          <w:rFonts w:ascii="Times New Roman" w:hAnsi="Times New Roman" w:cs="Times New Roman"/>
          <w:color w:val="000000" w:themeColor="text1"/>
          <w:sz w:val="24"/>
          <w:szCs w:val="24"/>
        </w:rPr>
        <w:t>usiais</w:t>
      </w:r>
      <w:r w:rsidRPr="007935EC">
        <w:rPr>
          <w:rFonts w:ascii="Times New Roman" w:hAnsi="Times New Roman" w:cs="Times New Roman"/>
          <w:color w:val="000000" w:themeColor="text1"/>
          <w:sz w:val="24"/>
          <w:szCs w:val="24"/>
        </w:rPr>
        <w:t xml:space="preserve"> (</w:t>
      </w:r>
      <w:r w:rsidR="00E65F14" w:rsidRPr="007935EC">
        <w:rPr>
          <w:rFonts w:ascii="Times New Roman" w:hAnsi="Times New Roman" w:cs="Times New Roman"/>
          <w:sz w:val="24"/>
          <w:szCs w:val="24"/>
        </w:rPr>
        <w:t xml:space="preserve">Perkančioji organizacija </w:t>
      </w:r>
      <w:r w:rsidRPr="007935EC">
        <w:rPr>
          <w:rFonts w:ascii="Times New Roman" w:hAnsi="Times New Roman" w:cs="Times New Roman"/>
          <w:sz w:val="24"/>
          <w:szCs w:val="24"/>
        </w:rPr>
        <w:t xml:space="preserve">pasilieka galimybę nuspręsti sudaryti vieną sutartį dėl </w:t>
      </w:r>
      <w:r w:rsidR="00392E0A" w:rsidRPr="007935EC">
        <w:rPr>
          <w:rFonts w:ascii="Times New Roman" w:hAnsi="Times New Roman" w:cs="Times New Roman"/>
          <w:sz w:val="24"/>
          <w:szCs w:val="24"/>
        </w:rPr>
        <w:t>p</w:t>
      </w:r>
      <w:r w:rsidRPr="007935EC">
        <w:rPr>
          <w:rFonts w:ascii="Times New Roman" w:hAnsi="Times New Roman" w:cs="Times New Roman"/>
          <w:sz w:val="24"/>
          <w:szCs w:val="24"/>
        </w:rPr>
        <w:t>irkimo dalių, dėl kurių laimėtoju nustatytas tas pats</w:t>
      </w:r>
      <w:r w:rsidR="006074E3" w:rsidRPr="007935EC">
        <w:rPr>
          <w:rFonts w:ascii="Times New Roman" w:hAnsi="Times New Roman" w:cs="Times New Roman"/>
          <w:sz w:val="24"/>
          <w:szCs w:val="24"/>
        </w:rPr>
        <w:t xml:space="preserve"> </w:t>
      </w:r>
      <w:r w:rsidR="00CA5772" w:rsidRPr="007935EC">
        <w:rPr>
          <w:rFonts w:ascii="Times New Roman" w:hAnsi="Times New Roman" w:cs="Times New Roman"/>
          <w:sz w:val="24"/>
          <w:szCs w:val="24"/>
        </w:rPr>
        <w:t>tiekėjas</w:t>
      </w:r>
      <w:r w:rsidRPr="007935EC">
        <w:rPr>
          <w:rFonts w:ascii="Times New Roman" w:hAnsi="Times New Roman" w:cs="Times New Roman"/>
          <w:sz w:val="24"/>
          <w:szCs w:val="24"/>
        </w:rPr>
        <w:t>)</w:t>
      </w:r>
      <w:r w:rsidRPr="007935EC">
        <w:rPr>
          <w:rFonts w:ascii="Times New Roman" w:hAnsi="Times New Roman" w:cs="Times New Roman"/>
          <w:color w:val="000000" w:themeColor="text1"/>
          <w:sz w:val="24"/>
          <w:szCs w:val="24"/>
        </w:rPr>
        <w:t xml:space="preserve">. </w:t>
      </w:r>
    </w:p>
    <w:p w14:paraId="2C6B02DA" w14:textId="6E1543BB" w:rsidR="006D0AB0" w:rsidRPr="007935EC" w:rsidRDefault="00590BCA" w:rsidP="00C814C2">
      <w:pPr>
        <w:pStyle w:val="Sraopastraipa"/>
        <w:spacing w:after="0" w:line="240" w:lineRule="auto"/>
        <w:ind w:left="697"/>
        <w:jc w:val="both"/>
        <w:rPr>
          <w:rFonts w:ascii="Times New Roman" w:eastAsia="Times New Roman" w:hAnsi="Times New Roman" w:cs="Times New Roman"/>
          <w:color w:val="000000"/>
          <w:sz w:val="24"/>
          <w:szCs w:val="24"/>
        </w:rPr>
      </w:pPr>
      <w:r w:rsidRPr="007935EC">
        <w:rPr>
          <w:rFonts w:ascii="Times New Roman" w:hAnsi="Times New Roman" w:cs="Times New Roman"/>
          <w:sz w:val="24"/>
          <w:szCs w:val="24"/>
        </w:rPr>
        <w:lastRenderedPageBreak/>
        <w:t>17</w:t>
      </w:r>
      <w:r w:rsidR="00F5007F" w:rsidRPr="007935EC">
        <w:rPr>
          <w:rFonts w:ascii="Times New Roman" w:hAnsi="Times New Roman" w:cs="Times New Roman"/>
          <w:sz w:val="24"/>
          <w:szCs w:val="24"/>
        </w:rPr>
        <w:t xml:space="preserve">.2. </w:t>
      </w:r>
      <w:r w:rsidR="5C1D5905" w:rsidRPr="007935EC">
        <w:rPr>
          <w:rFonts w:ascii="Times New Roman" w:hAnsi="Times New Roman" w:cs="Times New Roman"/>
          <w:sz w:val="24"/>
          <w:szCs w:val="24"/>
        </w:rPr>
        <w:t>Sutartis sudaroma nedelsiant,</w:t>
      </w:r>
      <w:r w:rsidR="00824D45" w:rsidRPr="007935EC">
        <w:rPr>
          <w:rFonts w:ascii="Times New Roman" w:hAnsi="Times New Roman" w:cs="Times New Roman"/>
          <w:sz w:val="24"/>
          <w:szCs w:val="24"/>
        </w:rPr>
        <w:t xml:space="preserve"> </w:t>
      </w:r>
      <w:r w:rsidR="00462F42" w:rsidRPr="007935EC">
        <w:rPr>
          <w:rFonts w:ascii="Times New Roman" w:hAnsi="Times New Roman" w:cs="Times New Roman"/>
          <w:sz w:val="24"/>
          <w:szCs w:val="24"/>
        </w:rPr>
        <w:t>sutarties sudarymo atidėjimo terminas netaikomas</w:t>
      </w:r>
      <w:r w:rsidR="5C1D5905" w:rsidRPr="007935EC">
        <w:rPr>
          <w:rFonts w:ascii="Times New Roman" w:hAnsi="Times New Roman" w:cs="Times New Roman"/>
          <w:sz w:val="24"/>
          <w:szCs w:val="24"/>
        </w:rPr>
        <w:t xml:space="preserve">. </w:t>
      </w:r>
      <w:r w:rsidR="3EFF96DB" w:rsidRPr="007935EC">
        <w:rPr>
          <w:rFonts w:ascii="Times New Roman" w:hAnsi="Times New Roman" w:cs="Times New Roman"/>
          <w:sz w:val="24"/>
          <w:szCs w:val="24"/>
        </w:rPr>
        <w:t xml:space="preserve"> </w:t>
      </w:r>
    </w:p>
    <w:p w14:paraId="205931C6" w14:textId="7A7D3CD8" w:rsidR="006D0AB0" w:rsidRPr="007935EC" w:rsidRDefault="00F5007F" w:rsidP="00C814C2">
      <w:pPr>
        <w:pStyle w:val="Sraopastraipa"/>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17.3.</w:t>
      </w:r>
      <w:r w:rsidR="00F9422D" w:rsidRPr="007935EC">
        <w:rPr>
          <w:rFonts w:ascii="Times New Roman" w:hAnsi="Times New Roman" w:cs="Times New Roman"/>
          <w:sz w:val="24"/>
          <w:szCs w:val="24"/>
        </w:rPr>
        <w:t>Tiekėjas</w:t>
      </w:r>
      <w:r w:rsidR="5C1D5905" w:rsidRPr="007935EC">
        <w:rPr>
          <w:rFonts w:ascii="Times New Roman" w:hAnsi="Times New Roman" w:cs="Times New Roman"/>
          <w:sz w:val="24"/>
          <w:szCs w:val="24"/>
        </w:rPr>
        <w:t xml:space="preserve">, kurio </w:t>
      </w:r>
      <w:r w:rsidR="00F9422D" w:rsidRPr="007935EC">
        <w:rPr>
          <w:rFonts w:ascii="Times New Roman" w:hAnsi="Times New Roman" w:cs="Times New Roman"/>
          <w:sz w:val="24"/>
          <w:szCs w:val="24"/>
        </w:rPr>
        <w:t>p</w:t>
      </w:r>
      <w:r w:rsidR="5C1D5905" w:rsidRPr="007935EC">
        <w:rPr>
          <w:rFonts w:ascii="Times New Roman" w:hAnsi="Times New Roman" w:cs="Times New Roman"/>
          <w:sz w:val="24"/>
          <w:szCs w:val="24"/>
        </w:rPr>
        <w:t>asiūlymas nustatytas laimėjusiu, sudaryti sutartį kviečiamas raštu ir jam nurodomas laikas, iki kada jis turi sudaryti sutartį.</w:t>
      </w:r>
    </w:p>
    <w:p w14:paraId="18D744D6" w14:textId="171F7BD8" w:rsidR="006D0AB0" w:rsidRPr="007935EC" w:rsidRDefault="5C1D5905" w:rsidP="00C814C2">
      <w:pPr>
        <w:pStyle w:val="Sraopastraipa"/>
        <w:numPr>
          <w:ilvl w:val="1"/>
          <w:numId w:val="25"/>
        </w:numPr>
        <w:spacing w:after="0" w:line="240" w:lineRule="auto"/>
        <w:ind w:left="1276" w:hanging="567"/>
        <w:jc w:val="both"/>
        <w:rPr>
          <w:rFonts w:ascii="Times New Roman" w:hAnsi="Times New Roman" w:cs="Times New Roman"/>
          <w:sz w:val="24"/>
          <w:szCs w:val="24"/>
        </w:rPr>
      </w:pPr>
      <w:r w:rsidRPr="007935EC">
        <w:rPr>
          <w:rFonts w:ascii="Times New Roman" w:hAnsi="Times New Roman" w:cs="Times New Roman"/>
          <w:sz w:val="24"/>
          <w:szCs w:val="24"/>
        </w:rPr>
        <w:t xml:space="preserve">Laikoma, kad </w:t>
      </w:r>
      <w:r w:rsidR="00185C9B" w:rsidRPr="007935EC">
        <w:rPr>
          <w:rFonts w:ascii="Times New Roman" w:hAnsi="Times New Roman" w:cs="Times New Roman"/>
          <w:sz w:val="24"/>
          <w:szCs w:val="24"/>
        </w:rPr>
        <w:t xml:space="preserve">tiekėjas </w:t>
      </w:r>
      <w:r w:rsidRPr="007935EC">
        <w:rPr>
          <w:rFonts w:ascii="Times New Roman" w:hAnsi="Times New Roman" w:cs="Times New Roman"/>
          <w:sz w:val="24"/>
          <w:szCs w:val="24"/>
        </w:rPr>
        <w:t>atsisakė sudaryti sutartį, kai yra bent vienas iš šių atvejų:</w:t>
      </w:r>
    </w:p>
    <w:p w14:paraId="1578794C" w14:textId="03419B70" w:rsidR="006D0AB0" w:rsidRPr="007935EC" w:rsidRDefault="00FA2DC8" w:rsidP="00C814C2">
      <w:pPr>
        <w:pStyle w:val="Sraopastraipa"/>
        <w:numPr>
          <w:ilvl w:val="2"/>
          <w:numId w:val="25"/>
        </w:numPr>
        <w:spacing w:after="0" w:line="240" w:lineRule="auto"/>
        <w:jc w:val="both"/>
        <w:rPr>
          <w:rFonts w:ascii="Times New Roman" w:hAnsi="Times New Roman" w:cs="Times New Roman"/>
          <w:sz w:val="24"/>
          <w:szCs w:val="24"/>
        </w:rPr>
      </w:pPr>
      <w:r w:rsidRPr="007935EC">
        <w:rPr>
          <w:rFonts w:ascii="Times New Roman" w:hAnsi="Times New Roman" w:cs="Times New Roman"/>
          <w:sz w:val="24"/>
          <w:szCs w:val="24"/>
        </w:rPr>
        <w:t xml:space="preserve">tiekėjas </w:t>
      </w:r>
      <w:r w:rsidR="5C1D5905" w:rsidRPr="007935EC">
        <w:rPr>
          <w:rFonts w:ascii="Times New Roman" w:hAnsi="Times New Roman" w:cs="Times New Roman"/>
          <w:sz w:val="24"/>
          <w:szCs w:val="24"/>
        </w:rPr>
        <w:t>raštu atsisako ją sudaryti;</w:t>
      </w:r>
    </w:p>
    <w:p w14:paraId="19F87BBC" w14:textId="2144E220" w:rsidR="006D0AB0" w:rsidRPr="007935EC" w:rsidRDefault="5C1D5905" w:rsidP="00C814C2">
      <w:pPr>
        <w:pStyle w:val="Sraopastraipa"/>
        <w:numPr>
          <w:ilvl w:val="2"/>
          <w:numId w:val="25"/>
        </w:numPr>
        <w:spacing w:after="120" w:line="240" w:lineRule="auto"/>
        <w:jc w:val="both"/>
        <w:rPr>
          <w:rFonts w:ascii="Times New Roman" w:hAnsi="Times New Roman" w:cs="Times New Roman"/>
          <w:sz w:val="24"/>
          <w:szCs w:val="24"/>
        </w:rPr>
      </w:pPr>
      <w:r w:rsidRPr="007935EC">
        <w:rPr>
          <w:rFonts w:ascii="Times New Roman" w:hAnsi="Times New Roman" w:cs="Times New Roman"/>
          <w:sz w:val="24"/>
          <w:szCs w:val="24"/>
        </w:rPr>
        <w:t xml:space="preserve">iki </w:t>
      </w:r>
      <w:r w:rsidR="00255969" w:rsidRPr="007935EC">
        <w:rPr>
          <w:rFonts w:ascii="Times New Roman" w:hAnsi="Times New Roman" w:cs="Times New Roman"/>
          <w:sz w:val="24"/>
          <w:szCs w:val="24"/>
        </w:rPr>
        <w:t xml:space="preserve">perkančiosios organizacijos </w:t>
      </w:r>
      <w:r w:rsidRPr="007935EC">
        <w:rPr>
          <w:rFonts w:ascii="Times New Roman" w:hAnsi="Times New Roman" w:cs="Times New Roman"/>
          <w:sz w:val="24"/>
          <w:szCs w:val="24"/>
        </w:rPr>
        <w:t>nurodyto laiko nepasirašo sutarties;</w:t>
      </w:r>
    </w:p>
    <w:p w14:paraId="6CAFA9E5" w14:textId="244F6E63" w:rsidR="006D0AB0" w:rsidRPr="007935EC" w:rsidRDefault="5C1D5905" w:rsidP="00C814C2">
      <w:pPr>
        <w:pStyle w:val="Sraopastraipa"/>
        <w:numPr>
          <w:ilvl w:val="2"/>
          <w:numId w:val="25"/>
        </w:numPr>
        <w:spacing w:after="120" w:line="240" w:lineRule="auto"/>
        <w:ind w:left="0" w:firstLine="720"/>
        <w:jc w:val="both"/>
        <w:rPr>
          <w:rFonts w:ascii="Times New Roman" w:hAnsi="Times New Roman" w:cs="Times New Roman"/>
          <w:sz w:val="24"/>
          <w:szCs w:val="24"/>
        </w:rPr>
      </w:pPr>
      <w:r w:rsidRPr="007935EC">
        <w:rPr>
          <w:rFonts w:ascii="Times New Roman" w:hAnsi="Times New Roman" w:cs="Times New Roman"/>
          <w:sz w:val="24"/>
          <w:szCs w:val="24"/>
        </w:rPr>
        <w:t xml:space="preserve">atsisako sudaryti sutartį VPĮ ir </w:t>
      </w:r>
      <w:r w:rsidR="00C65672" w:rsidRPr="007935EC">
        <w:rPr>
          <w:rFonts w:ascii="Times New Roman" w:hAnsi="Times New Roman" w:cs="Times New Roman"/>
          <w:sz w:val="24"/>
          <w:szCs w:val="24"/>
        </w:rPr>
        <w:t xml:space="preserve">pirkimo sąlygose </w:t>
      </w:r>
      <w:r w:rsidRPr="007935EC">
        <w:rPr>
          <w:rFonts w:ascii="Times New Roman" w:hAnsi="Times New Roman" w:cs="Times New Roman"/>
          <w:sz w:val="24"/>
          <w:szCs w:val="24"/>
        </w:rPr>
        <w:t>nustatytomis sąlygomis;</w:t>
      </w:r>
    </w:p>
    <w:p w14:paraId="6EAB75BD" w14:textId="57556B75" w:rsidR="00B36FF7" w:rsidRPr="007935EC" w:rsidRDefault="009B15DC" w:rsidP="00C814C2">
      <w:pPr>
        <w:pStyle w:val="Sraopastraipa"/>
        <w:numPr>
          <w:ilvl w:val="2"/>
          <w:numId w:val="25"/>
        </w:numPr>
        <w:spacing w:after="120" w:line="240" w:lineRule="auto"/>
        <w:ind w:left="0" w:firstLine="720"/>
        <w:jc w:val="both"/>
        <w:rPr>
          <w:rFonts w:ascii="Times New Roman" w:hAnsi="Times New Roman" w:cs="Times New Roman"/>
          <w:bCs/>
          <w:iCs/>
          <w:sz w:val="24"/>
          <w:szCs w:val="24"/>
        </w:rPr>
      </w:pPr>
      <w:r w:rsidRPr="007935EC">
        <w:rPr>
          <w:rFonts w:ascii="Times New Roman" w:hAnsi="Times New Roman" w:cs="Times New Roman"/>
          <w:bCs/>
          <w:iCs/>
          <w:sz w:val="24"/>
          <w:szCs w:val="24"/>
        </w:rPr>
        <w:t>tiekėjų grupė, kurios pasiūlymas nustatytas laimėjęs, neįsteigia juridinio asmens, jeigu toks reikalavimas nustatytas specialiosiose pirkimo sąlygose.</w:t>
      </w:r>
    </w:p>
    <w:p w14:paraId="2A15A4CA" w14:textId="2A9317CE" w:rsidR="006D0AB0" w:rsidRPr="007935EC" w:rsidRDefault="5C1D5905" w:rsidP="79BE1902">
      <w:pPr>
        <w:pStyle w:val="Sraopastraipa"/>
        <w:numPr>
          <w:ilvl w:val="1"/>
          <w:numId w:val="25"/>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Jeigu laimėjęs </w:t>
      </w:r>
      <w:r w:rsidR="008D0082" w:rsidRPr="007935EC">
        <w:rPr>
          <w:rFonts w:ascii="Times New Roman" w:eastAsia="Times New Roman" w:hAnsi="Times New Roman" w:cs="Times New Roman"/>
          <w:color w:val="000000" w:themeColor="text1"/>
          <w:sz w:val="24"/>
          <w:szCs w:val="24"/>
        </w:rPr>
        <w:t xml:space="preserve">tiekėjas </w:t>
      </w:r>
      <w:r w:rsidRPr="007935EC">
        <w:rPr>
          <w:rFonts w:ascii="Times New Roman" w:hAnsi="Times New Roman" w:cs="Times New Roman"/>
          <w:sz w:val="24"/>
          <w:szCs w:val="24"/>
        </w:rPr>
        <w:t>atsisako sudaryti sutartį,</w:t>
      </w:r>
      <w:r w:rsidR="00D07E2D" w:rsidRPr="007935EC">
        <w:rPr>
          <w:rFonts w:ascii="Times New Roman" w:hAnsi="Times New Roman" w:cs="Times New Roman"/>
          <w:sz w:val="24"/>
          <w:szCs w:val="24"/>
        </w:rPr>
        <w:t xml:space="preserve"> </w:t>
      </w:r>
      <w:r w:rsidR="004D24B9" w:rsidRPr="007935EC">
        <w:rPr>
          <w:rStyle w:val="normaltextrun"/>
          <w:rFonts w:ascii="Times New Roman" w:hAnsi="Times New Roman" w:cs="Times New Roman"/>
          <w:sz w:val="24"/>
          <w:szCs w:val="24"/>
          <w:shd w:val="clear" w:color="auto" w:fill="FFFFFF"/>
        </w:rPr>
        <w:t xml:space="preserve">arba jeigu iki </w:t>
      </w:r>
      <w:r w:rsidR="008D0082" w:rsidRPr="007935EC">
        <w:rPr>
          <w:rStyle w:val="normaltextrun"/>
          <w:rFonts w:ascii="Times New Roman" w:hAnsi="Times New Roman" w:cs="Times New Roman"/>
          <w:sz w:val="24"/>
          <w:szCs w:val="24"/>
          <w:shd w:val="clear" w:color="auto" w:fill="FFFFFF"/>
        </w:rPr>
        <w:t xml:space="preserve">perkančiosios organizacijos </w:t>
      </w:r>
      <w:r w:rsidR="004D24B9" w:rsidRPr="007935EC">
        <w:rPr>
          <w:rStyle w:val="normaltextrun"/>
          <w:rFonts w:ascii="Times New Roman" w:hAnsi="Times New Roman" w:cs="Times New Roman"/>
          <w:sz w:val="24"/>
          <w:szCs w:val="24"/>
          <w:shd w:val="clear" w:color="auto" w:fill="FFFFFF"/>
        </w:rPr>
        <w:t xml:space="preserve">nurodyto termino nepateikia </w:t>
      </w:r>
      <w:r w:rsidR="008D75B5" w:rsidRPr="007935EC">
        <w:rPr>
          <w:rStyle w:val="normaltextrun"/>
          <w:rFonts w:ascii="Times New Roman" w:hAnsi="Times New Roman" w:cs="Times New Roman"/>
          <w:sz w:val="24"/>
          <w:szCs w:val="24"/>
          <w:shd w:val="clear" w:color="auto" w:fill="FFFFFF"/>
        </w:rPr>
        <w:t>p</w:t>
      </w:r>
      <w:r w:rsidR="004D24B9" w:rsidRPr="007935EC">
        <w:rPr>
          <w:rStyle w:val="normaltextrun"/>
          <w:rFonts w:ascii="Times New Roman" w:hAnsi="Times New Roman" w:cs="Times New Roman"/>
          <w:sz w:val="24"/>
          <w:szCs w:val="24"/>
          <w:shd w:val="clear" w:color="auto" w:fill="FFFFFF"/>
        </w:rPr>
        <w:t xml:space="preserve">irkimo sąlygose nustatyto sutarties įvykdymo užtikrinimą patvirtinančio dokumento arba neįvykdo kitų </w:t>
      </w:r>
      <w:r w:rsidR="008D75B5" w:rsidRPr="007935EC">
        <w:rPr>
          <w:rStyle w:val="normaltextrun"/>
          <w:rFonts w:ascii="Times New Roman" w:hAnsi="Times New Roman" w:cs="Times New Roman"/>
          <w:sz w:val="24"/>
          <w:szCs w:val="24"/>
          <w:shd w:val="clear" w:color="auto" w:fill="FFFFFF"/>
        </w:rPr>
        <w:t>s</w:t>
      </w:r>
      <w:r w:rsidR="004D24B9" w:rsidRPr="007935EC">
        <w:rPr>
          <w:rStyle w:val="normaltextrun"/>
          <w:rFonts w:ascii="Times New Roman" w:hAnsi="Times New Roman" w:cs="Times New Roman"/>
          <w:sz w:val="24"/>
          <w:szCs w:val="24"/>
          <w:shd w:val="clear" w:color="auto" w:fill="FFFFFF"/>
        </w:rPr>
        <w:t>utartyje nustatytų jos įsigaliojimo sąlygų,</w:t>
      </w:r>
      <w:r w:rsidRPr="007935EC">
        <w:rPr>
          <w:rFonts w:ascii="Times New Roman" w:hAnsi="Times New Roman" w:cs="Times New Roman"/>
          <w:sz w:val="24"/>
          <w:szCs w:val="24"/>
        </w:rPr>
        <w:t xml:space="preserve"> ją sudaryti siūloma</w:t>
      </w:r>
      <w:r w:rsidR="00D07E2D" w:rsidRPr="007935EC">
        <w:rPr>
          <w:rFonts w:ascii="Times New Roman" w:hAnsi="Times New Roman" w:cs="Times New Roman"/>
          <w:sz w:val="24"/>
          <w:szCs w:val="24"/>
        </w:rPr>
        <w:t xml:space="preserve"> </w:t>
      </w:r>
      <w:r w:rsidR="008E532E" w:rsidRPr="007935EC">
        <w:rPr>
          <w:rFonts w:ascii="Times New Roman" w:hAnsi="Times New Roman" w:cs="Times New Roman"/>
          <w:sz w:val="24"/>
          <w:szCs w:val="24"/>
        </w:rPr>
        <w:t>tiekėjui</w:t>
      </w:r>
      <w:r w:rsidRPr="007935EC">
        <w:rPr>
          <w:rFonts w:ascii="Times New Roman" w:hAnsi="Times New Roman" w:cs="Times New Roman"/>
          <w:sz w:val="24"/>
          <w:szCs w:val="24"/>
        </w:rPr>
        <w:t xml:space="preserve">, kurio </w:t>
      </w:r>
      <w:r w:rsidR="008E532E" w:rsidRPr="007935EC">
        <w:rPr>
          <w:rFonts w:ascii="Times New Roman" w:hAnsi="Times New Roman" w:cs="Times New Roman"/>
          <w:sz w:val="24"/>
          <w:szCs w:val="24"/>
        </w:rPr>
        <w:t>p</w:t>
      </w:r>
      <w:r w:rsidRPr="007935EC">
        <w:rPr>
          <w:rFonts w:ascii="Times New Roman" w:hAnsi="Times New Roman" w:cs="Times New Roman"/>
          <w:sz w:val="24"/>
          <w:szCs w:val="24"/>
        </w:rPr>
        <w:t>asiūlymas pagal nustatytą pasiūlymų eilę yra pirmas po</w:t>
      </w:r>
      <w:r w:rsidR="00D07E2D" w:rsidRPr="007935EC">
        <w:rPr>
          <w:rFonts w:ascii="Times New Roman" w:hAnsi="Times New Roman" w:cs="Times New Roman"/>
          <w:sz w:val="24"/>
          <w:szCs w:val="24"/>
        </w:rPr>
        <w:t xml:space="preserve"> </w:t>
      </w:r>
      <w:r w:rsidR="008E532E" w:rsidRPr="007935EC">
        <w:rPr>
          <w:rFonts w:ascii="Times New Roman" w:hAnsi="Times New Roman" w:cs="Times New Roman"/>
          <w:sz w:val="24"/>
          <w:szCs w:val="24"/>
        </w:rPr>
        <w:t>tiekėjo</w:t>
      </w:r>
      <w:r w:rsidRPr="007935EC">
        <w:rPr>
          <w:rFonts w:ascii="Times New Roman" w:hAnsi="Times New Roman" w:cs="Times New Roman"/>
          <w:sz w:val="24"/>
          <w:szCs w:val="24"/>
        </w:rPr>
        <w:t>, atsisakiusio sudaryti sutartį</w:t>
      </w:r>
      <w:r w:rsidR="00FF521E" w:rsidRPr="007935EC">
        <w:rPr>
          <w:rStyle w:val="normaltextrun"/>
          <w:rFonts w:ascii="Times New Roman" w:hAnsi="Times New Roman" w:cs="Times New Roman"/>
          <w:sz w:val="24"/>
          <w:szCs w:val="24"/>
          <w:shd w:val="clear" w:color="auto" w:fill="FFFFFF"/>
        </w:rPr>
        <w:t>, nepateikusio sutarties įvykdymo užtikrinimo ar neįvykdžiusio sutarties įsigaliojimo sąlygų</w:t>
      </w:r>
      <w:r w:rsidRPr="007935EC">
        <w:rPr>
          <w:rFonts w:ascii="Times New Roman" w:hAnsi="Times New Roman" w:cs="Times New Roman"/>
          <w:sz w:val="24"/>
          <w:szCs w:val="24"/>
        </w:rPr>
        <w:t xml:space="preserve">. Prieš siūlant sudaryti sutartį, </w:t>
      </w:r>
      <w:r w:rsidR="003346B8" w:rsidRPr="007935EC">
        <w:rPr>
          <w:rFonts w:ascii="Times New Roman" w:hAnsi="Times New Roman" w:cs="Times New Roman"/>
          <w:sz w:val="24"/>
          <w:szCs w:val="24"/>
        </w:rPr>
        <w:t xml:space="preserve">perkančioji organizacija </w:t>
      </w:r>
      <w:r w:rsidRPr="007935EC">
        <w:rPr>
          <w:rFonts w:ascii="Times New Roman" w:hAnsi="Times New Roman" w:cs="Times New Roman"/>
          <w:sz w:val="24"/>
          <w:szCs w:val="24"/>
        </w:rPr>
        <w:t xml:space="preserve">paprašo to </w:t>
      </w:r>
      <w:r w:rsidR="003346B8" w:rsidRPr="007935EC">
        <w:rPr>
          <w:rFonts w:ascii="Times New Roman" w:hAnsi="Times New Roman" w:cs="Times New Roman"/>
          <w:sz w:val="24"/>
          <w:szCs w:val="24"/>
        </w:rPr>
        <w:t>tiekėjo</w:t>
      </w:r>
      <w:r w:rsidR="00D07E2D" w:rsidRPr="007935EC">
        <w:rPr>
          <w:rFonts w:ascii="Times New Roman" w:hAnsi="Times New Roman" w:cs="Times New Roman"/>
          <w:sz w:val="24"/>
          <w:szCs w:val="24"/>
        </w:rPr>
        <w:t xml:space="preserve"> </w:t>
      </w:r>
      <w:r w:rsidRPr="007935EC">
        <w:rPr>
          <w:rFonts w:ascii="Times New Roman" w:hAnsi="Times New Roman" w:cs="Times New Roman"/>
          <w:sz w:val="24"/>
          <w:szCs w:val="24"/>
        </w:rPr>
        <w:t>aktualių dokumentų, patvirtinančių EBVPD</w:t>
      </w:r>
      <w:r w:rsidR="00B91AFA" w:rsidRPr="007935EC">
        <w:rPr>
          <w:rFonts w:ascii="Times New Roman" w:hAnsi="Times New Roman" w:cs="Times New Roman"/>
          <w:sz w:val="24"/>
          <w:szCs w:val="24"/>
        </w:rPr>
        <w:t xml:space="preserve"> ar </w:t>
      </w:r>
      <w:r w:rsidR="00A1115B" w:rsidRPr="007935EC">
        <w:rPr>
          <w:rFonts w:ascii="Times New Roman" w:hAnsi="Times New Roman" w:cs="Times New Roman"/>
          <w:sz w:val="24"/>
          <w:szCs w:val="24"/>
        </w:rPr>
        <w:t>laisvos formos deklaracijoje</w:t>
      </w:r>
      <w:r w:rsidR="00AF3BA8" w:rsidRPr="007935EC">
        <w:rPr>
          <w:rFonts w:ascii="Times New Roman" w:hAnsi="Times New Roman" w:cs="Times New Roman"/>
          <w:sz w:val="24"/>
          <w:szCs w:val="24"/>
        </w:rPr>
        <w:t xml:space="preserve"> dėl atitikties </w:t>
      </w:r>
      <w:r w:rsidR="006A38FE" w:rsidRPr="007935EC">
        <w:rPr>
          <w:rFonts w:ascii="Times New Roman" w:hAnsi="Times New Roman" w:cs="Times New Roman"/>
          <w:sz w:val="24"/>
          <w:szCs w:val="24"/>
        </w:rPr>
        <w:t xml:space="preserve">pirkimo sąlygose </w:t>
      </w:r>
      <w:r w:rsidR="00AF3BA8" w:rsidRPr="007935EC">
        <w:rPr>
          <w:rFonts w:ascii="Times New Roman" w:hAnsi="Times New Roman" w:cs="Times New Roman"/>
          <w:sz w:val="24"/>
          <w:szCs w:val="24"/>
        </w:rPr>
        <w:t xml:space="preserve">keliamiems </w:t>
      </w:r>
      <w:r w:rsidR="006A38FE" w:rsidRPr="007935EC">
        <w:rPr>
          <w:rFonts w:ascii="Times New Roman" w:hAnsi="Times New Roman" w:cs="Times New Roman"/>
          <w:sz w:val="24"/>
          <w:szCs w:val="24"/>
        </w:rPr>
        <w:t xml:space="preserve">kvalifikacijos reikalavimams </w:t>
      </w:r>
      <w:r w:rsidR="37335CD8" w:rsidRPr="007935EC">
        <w:rPr>
          <w:rFonts w:ascii="Times New Roman" w:hAnsi="Times New Roman" w:cs="Times New Roman"/>
          <w:sz w:val="24"/>
          <w:szCs w:val="24"/>
        </w:rPr>
        <w:t>(jeigu taikoma)</w:t>
      </w:r>
      <w:r w:rsidR="006A38FE" w:rsidRPr="007935EC">
        <w:rPr>
          <w:rFonts w:ascii="Times New Roman" w:eastAsia="Times New Roman" w:hAnsi="Times New Roman" w:cs="Times New Roman"/>
          <w:sz w:val="24"/>
          <w:szCs w:val="24"/>
        </w:rPr>
        <w:t xml:space="preserve"> </w:t>
      </w:r>
      <w:r w:rsidR="006A38FE" w:rsidRPr="007935EC">
        <w:rPr>
          <w:rFonts w:ascii="Times New Roman" w:hAnsi="Times New Roman" w:cs="Times New Roman"/>
          <w:sz w:val="24"/>
          <w:szCs w:val="24"/>
        </w:rPr>
        <w:t>ir</w:t>
      </w:r>
      <w:r w:rsidR="00B23A16" w:rsidRPr="007935EC">
        <w:rPr>
          <w:rFonts w:ascii="Times New Roman" w:hAnsi="Times New Roman" w:cs="Times New Roman"/>
          <w:sz w:val="24"/>
          <w:szCs w:val="24"/>
        </w:rPr>
        <w:t xml:space="preserve"> </w:t>
      </w:r>
      <w:r w:rsidR="006A38FE" w:rsidRPr="007935EC">
        <w:rPr>
          <w:rFonts w:ascii="Times New Roman" w:eastAsia="Times New Roman" w:hAnsi="Times New Roman" w:cs="Times New Roman"/>
          <w:sz w:val="24"/>
          <w:szCs w:val="24"/>
        </w:rPr>
        <w:t xml:space="preserve">kokybės vadybos sistemos ir aplinkos apsaugos vadybos sistemos standartams, </w:t>
      </w:r>
      <w:r w:rsidR="006A38FE" w:rsidRPr="007935EC">
        <w:rPr>
          <w:rStyle w:val="ui-provider"/>
          <w:rFonts w:ascii="Times New Roman" w:hAnsi="Times New Roman" w:cs="Times New Roman"/>
          <w:sz w:val="24"/>
          <w:szCs w:val="24"/>
        </w:rPr>
        <w:t>arba dėl pašalinimo pagrindų nebuvimo</w:t>
      </w:r>
      <w:r w:rsidR="00C17229" w:rsidRPr="007935EC">
        <w:rPr>
          <w:rStyle w:val="ui-provider"/>
          <w:rFonts w:ascii="Times New Roman" w:hAnsi="Times New Roman" w:cs="Times New Roman"/>
          <w:sz w:val="24"/>
          <w:szCs w:val="24"/>
        </w:rPr>
        <w:t xml:space="preserve"> (jei kyla pagrįstų abejonių dėl tiekėjo patikimumo)</w:t>
      </w:r>
      <w:r w:rsidR="006A38FE" w:rsidRPr="007935EC">
        <w:rPr>
          <w:rStyle w:val="ui-provider"/>
          <w:rFonts w:ascii="Times New Roman" w:hAnsi="Times New Roman" w:cs="Times New Roman"/>
          <w:sz w:val="24"/>
          <w:szCs w:val="24"/>
        </w:rPr>
        <w:t>, jeigu taikytina,</w:t>
      </w:r>
      <w:r w:rsidR="00F32B20" w:rsidRPr="007935EC">
        <w:rPr>
          <w:rFonts w:ascii="Times New Roman" w:hAnsi="Times New Roman" w:cs="Times New Roman"/>
          <w:sz w:val="24"/>
          <w:szCs w:val="24"/>
        </w:rPr>
        <w:t xml:space="preserve"> </w:t>
      </w:r>
      <w:r w:rsidRPr="007935EC">
        <w:rPr>
          <w:rFonts w:ascii="Times New Roman" w:hAnsi="Times New Roman" w:cs="Times New Roman"/>
          <w:sz w:val="24"/>
          <w:szCs w:val="24"/>
        </w:rPr>
        <w:t xml:space="preserve">nurodytą informaciją, pateikimo, </w:t>
      </w:r>
      <w:r w:rsidRPr="007935EC">
        <w:rPr>
          <w:rFonts w:ascii="Times New Roman" w:eastAsia="Calibri" w:hAnsi="Times New Roman" w:cs="Times New Roman"/>
          <w:sz w:val="24"/>
          <w:szCs w:val="24"/>
        </w:rPr>
        <w:t xml:space="preserve">jei jų nebuvo paprašyta ir nebuvo įvertinta ankstesniuose pirkimo procedūros etapuose ir (arba) vadovaujantis </w:t>
      </w:r>
      <w:r w:rsidR="00776707" w:rsidRPr="007935EC">
        <w:rPr>
          <w:rFonts w:ascii="Times New Roman" w:eastAsia="Calibri" w:hAnsi="Times New Roman" w:cs="Times New Roman"/>
          <w:sz w:val="24"/>
          <w:szCs w:val="24"/>
        </w:rPr>
        <w:t>p</w:t>
      </w:r>
      <w:r w:rsidRPr="007935EC">
        <w:rPr>
          <w:rFonts w:ascii="Times New Roman" w:eastAsia="Calibri" w:hAnsi="Times New Roman" w:cs="Times New Roman"/>
          <w:sz w:val="24"/>
          <w:szCs w:val="24"/>
        </w:rPr>
        <w:t>irkimo sąlygomis šių dokumentų nereikalaujama</w:t>
      </w:r>
      <w:r w:rsidRPr="007935EC">
        <w:rPr>
          <w:rFonts w:ascii="Times New Roman" w:hAnsi="Times New Roman" w:cs="Times New Roman"/>
          <w:sz w:val="24"/>
          <w:szCs w:val="24"/>
        </w:rPr>
        <w:t xml:space="preserve"> ir įvertina, ar jo pasiūlymas neturėtų būti atmestas dėl kitų priežasčių.</w:t>
      </w:r>
    </w:p>
    <w:p w14:paraId="3C411EDF" w14:textId="62438293" w:rsidR="006D0AB0" w:rsidRPr="007935EC" w:rsidRDefault="5C1D5905" w:rsidP="00C814C2">
      <w:pPr>
        <w:pStyle w:val="Sraopastraipa"/>
        <w:numPr>
          <w:ilvl w:val="1"/>
          <w:numId w:val="25"/>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Sudarant sutartį, joje </w:t>
      </w:r>
      <w:r w:rsidR="28A47F21" w:rsidRPr="007935EC">
        <w:rPr>
          <w:rFonts w:ascii="Times New Roman" w:hAnsi="Times New Roman" w:cs="Times New Roman"/>
          <w:sz w:val="24"/>
          <w:szCs w:val="24"/>
        </w:rPr>
        <w:t xml:space="preserve">negali būti keičiama </w:t>
      </w:r>
      <w:r w:rsidRPr="007935EC">
        <w:rPr>
          <w:rFonts w:ascii="Times New Roman" w:hAnsi="Times New Roman" w:cs="Times New Roman"/>
          <w:sz w:val="24"/>
          <w:szCs w:val="24"/>
        </w:rPr>
        <w:t xml:space="preserve">laimėjusio </w:t>
      </w:r>
      <w:r w:rsidR="00E02B00" w:rsidRPr="007935EC">
        <w:rPr>
          <w:rFonts w:ascii="Times New Roman" w:hAnsi="Times New Roman" w:cs="Times New Roman"/>
          <w:sz w:val="24"/>
          <w:szCs w:val="24"/>
        </w:rPr>
        <w:t>tiekėjo p</w:t>
      </w:r>
      <w:r w:rsidRPr="007935EC">
        <w:rPr>
          <w:rFonts w:ascii="Times New Roman" w:hAnsi="Times New Roman" w:cs="Times New Roman"/>
          <w:sz w:val="24"/>
          <w:szCs w:val="24"/>
        </w:rPr>
        <w:t>asiūlymo kaina, sąnaudos ir nekeičiamos kitos sąlygos.</w:t>
      </w:r>
      <w:r w:rsidR="32C0E47D" w:rsidRPr="007935EC">
        <w:rPr>
          <w:rFonts w:ascii="Times New Roman" w:hAnsi="Times New Roman" w:cs="Times New Roman"/>
          <w:sz w:val="24"/>
          <w:szCs w:val="24"/>
        </w:rPr>
        <w:t xml:space="preserve"> </w:t>
      </w:r>
    </w:p>
    <w:p w14:paraId="19EB2672" w14:textId="6045CC1F" w:rsidR="006D0AB0" w:rsidRPr="007935EC" w:rsidRDefault="15A401C6" w:rsidP="00C814C2">
      <w:pPr>
        <w:pStyle w:val="Sraopastraipa"/>
        <w:numPr>
          <w:ilvl w:val="1"/>
          <w:numId w:val="25"/>
        </w:numPr>
        <w:spacing w:after="0" w:line="240" w:lineRule="auto"/>
        <w:ind w:left="0" w:firstLine="697"/>
        <w:jc w:val="both"/>
        <w:rPr>
          <w:rFonts w:ascii="Times New Roman" w:hAnsi="Times New Roman" w:cs="Times New Roman"/>
          <w:sz w:val="24"/>
          <w:szCs w:val="24"/>
        </w:rPr>
      </w:pPr>
      <w:r w:rsidRPr="007935EC">
        <w:rPr>
          <w:rFonts w:ascii="Times New Roman" w:hAnsi="Times New Roman" w:cs="Times New Roman"/>
          <w:sz w:val="24"/>
          <w:szCs w:val="24"/>
        </w:rPr>
        <w:t xml:space="preserve"> </w:t>
      </w:r>
      <w:r w:rsidR="002E0B25" w:rsidRPr="007935EC">
        <w:rPr>
          <w:rFonts w:ascii="Times New Roman" w:hAnsi="Times New Roman" w:cs="Times New Roman"/>
          <w:sz w:val="24"/>
          <w:szCs w:val="24"/>
        </w:rPr>
        <w:t xml:space="preserve">Perkančioji organizacija </w:t>
      </w:r>
      <w:r w:rsidR="00AE1223" w:rsidRPr="007935EC">
        <w:rPr>
          <w:rStyle w:val="normaltextrun"/>
          <w:rFonts w:ascii="Times New Roman" w:hAnsi="Times New Roman" w:cs="Times New Roman"/>
          <w:sz w:val="24"/>
          <w:szCs w:val="24"/>
          <w:shd w:val="clear" w:color="auto" w:fill="FFFFFF"/>
        </w:rPr>
        <w:t>laimėjusį</w:t>
      </w:r>
      <w:r w:rsidR="00AE1223" w:rsidRPr="007935EC">
        <w:rPr>
          <w:rFonts w:ascii="Times New Roman" w:hAnsi="Times New Roman" w:cs="Times New Roman"/>
          <w:sz w:val="24"/>
          <w:szCs w:val="24"/>
        </w:rPr>
        <w:t xml:space="preserve"> </w:t>
      </w:r>
      <w:r w:rsidR="002E0B25" w:rsidRPr="007935EC">
        <w:rPr>
          <w:rFonts w:ascii="Times New Roman" w:hAnsi="Times New Roman" w:cs="Times New Roman"/>
          <w:sz w:val="24"/>
          <w:szCs w:val="24"/>
        </w:rPr>
        <w:t>p</w:t>
      </w:r>
      <w:r w:rsidR="5C1D5905" w:rsidRPr="007935EC">
        <w:rPr>
          <w:rFonts w:ascii="Times New Roman" w:hAnsi="Times New Roman" w:cs="Times New Roman"/>
          <w:sz w:val="24"/>
          <w:szCs w:val="24"/>
        </w:rPr>
        <w:t xml:space="preserve">asiūlymą, sudarytą sutartį ir jos pakeitimus, išskyrus informaciją, </w:t>
      </w:r>
      <w:r w:rsidR="00E4381B" w:rsidRPr="007935EC">
        <w:rPr>
          <w:rStyle w:val="normaltextrun"/>
          <w:rFonts w:ascii="Times New Roman" w:hAnsi="Times New Roman" w:cs="Times New Roman"/>
          <w:sz w:val="24"/>
          <w:szCs w:val="24"/>
          <w:shd w:val="clear" w:color="auto" w:fill="FFFFFF"/>
        </w:rPr>
        <w:t>kuriai taikomi VPĮ 20 straipsnio 5 dalyje nurodyti konfidencialios informacijos apsaugos reikalavimai arba</w:t>
      </w:r>
      <w:r w:rsidR="00E4381B" w:rsidRPr="007935EC">
        <w:rPr>
          <w:rFonts w:ascii="Times New Roman" w:hAnsi="Times New Roman" w:cs="Times New Roman"/>
          <w:sz w:val="24"/>
          <w:szCs w:val="24"/>
        </w:rPr>
        <w:t xml:space="preserve"> </w:t>
      </w:r>
      <w:r w:rsidR="5C1D5905" w:rsidRPr="007935EC">
        <w:rPr>
          <w:rFonts w:ascii="Times New Roman" w:hAnsi="Times New Roman" w:cs="Times New Roman"/>
          <w:sz w:val="24"/>
          <w:szCs w:val="24"/>
        </w:rPr>
        <w:t xml:space="preserve">kurios atskleidimas prieštarautų informacijos ir duomenų apsaugą reguliuojantiems teisės aktams arba visuomenės interesams, pažeistų teisėtus </w:t>
      </w:r>
      <w:r w:rsidR="00113FC9" w:rsidRPr="007935EC">
        <w:rPr>
          <w:rFonts w:ascii="Times New Roman" w:hAnsi="Times New Roman" w:cs="Times New Roman"/>
          <w:sz w:val="24"/>
          <w:szCs w:val="24"/>
        </w:rPr>
        <w:t xml:space="preserve">tiekėjo </w:t>
      </w:r>
      <w:r w:rsidR="5C1D5905" w:rsidRPr="007935EC">
        <w:rPr>
          <w:rFonts w:ascii="Times New Roman" w:hAnsi="Times New Roman" w:cs="Times New Roman"/>
          <w:sz w:val="24"/>
          <w:szCs w:val="24"/>
        </w:rPr>
        <w:t xml:space="preserve">komercinius interesus arba turėtų neigiamą poveikį tiekėjų konkurencijai, ne vėliau kaip per 15 </w:t>
      </w:r>
      <w:r w:rsidR="00094953" w:rsidRPr="007935EC">
        <w:rPr>
          <w:rFonts w:ascii="Times New Roman" w:hAnsi="Times New Roman" w:cs="Times New Roman"/>
          <w:sz w:val="24"/>
          <w:szCs w:val="24"/>
        </w:rPr>
        <w:t xml:space="preserve">kalendorinių </w:t>
      </w:r>
      <w:r w:rsidR="5C1D5905" w:rsidRPr="007935EC">
        <w:rPr>
          <w:rFonts w:ascii="Times New Roman" w:hAnsi="Times New Roman" w:cs="Times New Roman"/>
          <w:sz w:val="24"/>
          <w:szCs w:val="24"/>
        </w:rPr>
        <w:t>dienų nuo sutarties sudarymo ar j</w:t>
      </w:r>
      <w:r w:rsidR="005E67D6" w:rsidRPr="007935EC">
        <w:rPr>
          <w:rFonts w:ascii="Times New Roman" w:hAnsi="Times New Roman" w:cs="Times New Roman"/>
          <w:sz w:val="24"/>
          <w:szCs w:val="24"/>
        </w:rPr>
        <w:t>os</w:t>
      </w:r>
      <w:r w:rsidR="5C1D5905" w:rsidRPr="007935EC">
        <w:rPr>
          <w:rFonts w:ascii="Times New Roman" w:hAnsi="Times New Roman" w:cs="Times New Roman"/>
          <w:sz w:val="24"/>
          <w:szCs w:val="24"/>
        </w:rPr>
        <w:t xml:space="preserve"> pakeitimo</w:t>
      </w:r>
      <w:r w:rsidR="00847415" w:rsidRPr="007935EC">
        <w:rPr>
          <w:rFonts w:ascii="Times New Roman" w:hAnsi="Times New Roman" w:cs="Times New Roman"/>
          <w:sz w:val="24"/>
          <w:szCs w:val="24"/>
        </w:rPr>
        <w:t xml:space="preserve"> dienos</w:t>
      </w:r>
      <w:r w:rsidR="5C1D5905" w:rsidRPr="007935EC">
        <w:rPr>
          <w:rFonts w:ascii="Times New Roman" w:hAnsi="Times New Roman" w:cs="Times New Roman"/>
          <w:sz w:val="24"/>
          <w:szCs w:val="24"/>
        </w:rPr>
        <w:t>, bet ne vėliau kaip iki pirmojo mokėjimo pagal j</w:t>
      </w:r>
      <w:r w:rsidR="005E67D6" w:rsidRPr="007935EC">
        <w:rPr>
          <w:rFonts w:ascii="Times New Roman" w:hAnsi="Times New Roman" w:cs="Times New Roman"/>
          <w:sz w:val="24"/>
          <w:szCs w:val="24"/>
        </w:rPr>
        <w:t>ą</w:t>
      </w:r>
      <w:r w:rsidR="5C1D5905" w:rsidRPr="007935EC">
        <w:rPr>
          <w:rFonts w:ascii="Times New Roman" w:hAnsi="Times New Roman" w:cs="Times New Roman"/>
          <w:sz w:val="24"/>
          <w:szCs w:val="24"/>
        </w:rPr>
        <w:t xml:space="preserve"> pradžios skelbia CVP IS.</w:t>
      </w:r>
      <w:r w:rsidR="00530CA8" w:rsidRPr="007935EC">
        <w:rPr>
          <w:rFonts w:ascii="Times New Roman" w:hAnsi="Times New Roman" w:cs="Times New Roman"/>
          <w:sz w:val="24"/>
          <w:szCs w:val="24"/>
        </w:rPr>
        <w:t xml:space="preserve"> </w:t>
      </w:r>
      <w:r w:rsidR="00530CA8" w:rsidRPr="007935EC">
        <w:rPr>
          <w:rFonts w:ascii="Times New Roman" w:hAnsi="Times New Roman" w:cs="Times New Roman"/>
          <w:color w:val="000000"/>
          <w:sz w:val="24"/>
          <w:szCs w:val="24"/>
        </w:rPr>
        <w:t>Informaciją apie žodžiu sudarytas sutartis</w:t>
      </w:r>
      <w:r w:rsidR="00530CA8" w:rsidRPr="007935EC">
        <w:rPr>
          <w:rFonts w:ascii="Times New Roman" w:hAnsi="Times New Roman" w:cs="Times New Roman"/>
          <w:i/>
          <w:iCs/>
          <w:color w:val="7030A0"/>
          <w:sz w:val="24"/>
          <w:szCs w:val="24"/>
        </w:rPr>
        <w:t xml:space="preserve"> </w:t>
      </w:r>
      <w:r w:rsidR="00530CA8" w:rsidRPr="007935EC">
        <w:rPr>
          <w:rFonts w:ascii="Times New Roman" w:hAnsi="Times New Roman" w:cs="Times New Roman"/>
          <w:color w:val="000000"/>
          <w:sz w:val="24"/>
          <w:szCs w:val="24"/>
        </w:rPr>
        <w:t>perkančioji organizacija viešina CVP IS</w:t>
      </w:r>
      <w:r w:rsidR="00530CA8" w:rsidRPr="007935EC">
        <w:rPr>
          <w:rFonts w:ascii="Times New Roman" w:hAnsi="Times New Roman" w:cs="Times New Roman"/>
          <w:b/>
          <w:bCs/>
          <w:color w:val="000000"/>
          <w:sz w:val="24"/>
          <w:szCs w:val="24"/>
        </w:rPr>
        <w:t> </w:t>
      </w:r>
      <w:r w:rsidR="00530CA8" w:rsidRPr="007935EC">
        <w:rPr>
          <w:rFonts w:ascii="Times New Roman" w:hAnsi="Times New Roman" w:cs="Times New Roman"/>
          <w:color w:val="000000"/>
          <w:sz w:val="24"/>
          <w:szCs w:val="24"/>
        </w:rPr>
        <w:t>ne vėliau kaip per 15 kalendorinių dienų nuo to ketvirčio, per kurį buvo sudarytos sutartys, pabaigos.</w:t>
      </w:r>
    </w:p>
    <w:p w14:paraId="6D2E917E" w14:textId="77777777" w:rsidR="006D0AB0" w:rsidRPr="007935EC" w:rsidRDefault="006D0AB0" w:rsidP="00C814C2">
      <w:pPr>
        <w:pStyle w:val="Sraopastraipa"/>
        <w:spacing w:line="240" w:lineRule="auto"/>
        <w:ind w:left="0"/>
        <w:contextualSpacing w:val="0"/>
        <w:jc w:val="both"/>
        <w:rPr>
          <w:rFonts w:ascii="Times New Roman" w:eastAsia="Arial" w:hAnsi="Times New Roman" w:cs="Times New Roman"/>
          <w:b/>
          <w:color w:val="002060"/>
          <w:sz w:val="24"/>
          <w:szCs w:val="24"/>
        </w:rPr>
      </w:pPr>
    </w:p>
    <w:p w14:paraId="2E9083D0" w14:textId="17B496FE" w:rsidR="006D0AB0" w:rsidRPr="007935EC" w:rsidRDefault="00DE1880" w:rsidP="00994BD6">
      <w:pPr>
        <w:pStyle w:val="Antrat1"/>
        <w:numPr>
          <w:ilvl w:val="0"/>
          <w:numId w:val="25"/>
        </w:numPr>
        <w:spacing w:before="0" w:after="0"/>
        <w:rPr>
          <w:rFonts w:ascii="Times New Roman" w:hAnsi="Times New Roman" w:cs="Times New Roman"/>
          <w:b/>
          <w:bCs/>
          <w:color w:val="002060"/>
          <w:sz w:val="24"/>
          <w:szCs w:val="24"/>
        </w:rPr>
      </w:pPr>
      <w:bookmarkStart w:id="66" w:name="_Toc85698585"/>
      <w:bookmarkStart w:id="67" w:name="_Toc86176536"/>
      <w:bookmarkStart w:id="68" w:name="_Toc124749449"/>
      <w:bookmarkStart w:id="69" w:name="_Toc134703666"/>
      <w:r w:rsidRPr="007935EC">
        <w:rPr>
          <w:rFonts w:ascii="Times New Roman" w:hAnsi="Times New Roman" w:cs="Times New Roman"/>
          <w:b/>
          <w:bCs/>
          <w:color w:val="002060"/>
          <w:sz w:val="24"/>
          <w:szCs w:val="24"/>
        </w:rPr>
        <w:t xml:space="preserve">Teisė ginčyti </w:t>
      </w:r>
      <w:r w:rsidR="00AD487D" w:rsidRPr="007935EC">
        <w:rPr>
          <w:rFonts w:ascii="Times New Roman" w:hAnsi="Times New Roman" w:cs="Times New Roman"/>
          <w:b/>
          <w:bCs/>
          <w:color w:val="002060"/>
          <w:sz w:val="24"/>
          <w:szCs w:val="24"/>
        </w:rPr>
        <w:t xml:space="preserve">perkančiosios organizacijos </w:t>
      </w:r>
      <w:r w:rsidRPr="007935EC">
        <w:rPr>
          <w:rFonts w:ascii="Times New Roman" w:hAnsi="Times New Roman" w:cs="Times New Roman"/>
          <w:b/>
          <w:bCs/>
          <w:color w:val="002060"/>
          <w:sz w:val="24"/>
          <w:szCs w:val="24"/>
        </w:rPr>
        <w:t>veiksmus ar priimtus sprendimus</w:t>
      </w:r>
      <w:bookmarkEnd w:id="66"/>
      <w:bookmarkEnd w:id="67"/>
      <w:bookmarkEnd w:id="68"/>
      <w:bookmarkEnd w:id="69"/>
      <w:r w:rsidRPr="007935EC">
        <w:rPr>
          <w:rFonts w:ascii="Times New Roman" w:hAnsi="Times New Roman" w:cs="Times New Roman"/>
          <w:b/>
          <w:bCs/>
          <w:color w:val="002060"/>
          <w:sz w:val="24"/>
          <w:szCs w:val="24"/>
        </w:rPr>
        <w:t xml:space="preserve"> </w:t>
      </w:r>
    </w:p>
    <w:p w14:paraId="791D91E9" w14:textId="77777777" w:rsidR="006D0AB0" w:rsidRPr="007935EC" w:rsidRDefault="006D0AB0" w:rsidP="00994BD6">
      <w:pPr>
        <w:pStyle w:val="Sraopastraipa"/>
        <w:spacing w:line="240" w:lineRule="auto"/>
        <w:ind w:left="540"/>
        <w:rPr>
          <w:rFonts w:ascii="Times New Roman" w:eastAsia="Arial" w:hAnsi="Times New Roman" w:cs="Times New Roman"/>
          <w:bCs/>
          <w:color w:val="002060"/>
          <w:sz w:val="24"/>
          <w:szCs w:val="24"/>
        </w:rPr>
      </w:pPr>
    </w:p>
    <w:p w14:paraId="7E737F31" w14:textId="0DD8F47F" w:rsidR="006D0AB0" w:rsidRPr="007935EC" w:rsidRDefault="00797C8B" w:rsidP="00C814C2">
      <w:pPr>
        <w:tabs>
          <w:tab w:val="left" w:pos="1134"/>
          <w:tab w:val="left" w:pos="1276"/>
        </w:tabs>
        <w:spacing w:after="0" w:line="240" w:lineRule="auto"/>
        <w:ind w:firstLine="709"/>
        <w:jc w:val="both"/>
        <w:rPr>
          <w:rFonts w:ascii="Times New Roman" w:eastAsia="Arial" w:hAnsi="Times New Roman" w:cs="Times New Roman"/>
          <w:color w:val="002060"/>
          <w:sz w:val="24"/>
          <w:szCs w:val="24"/>
        </w:rPr>
      </w:pPr>
      <w:r w:rsidRPr="007935EC">
        <w:rPr>
          <w:rFonts w:ascii="Times New Roman" w:eastAsia="Arial" w:hAnsi="Times New Roman" w:cs="Times New Roman"/>
          <w:sz w:val="24"/>
          <w:szCs w:val="24"/>
        </w:rPr>
        <w:t>18</w:t>
      </w:r>
      <w:r w:rsidR="5C1D5905" w:rsidRPr="007935EC">
        <w:rPr>
          <w:rFonts w:ascii="Times New Roman" w:eastAsia="Arial" w:hAnsi="Times New Roman" w:cs="Times New Roman"/>
          <w:sz w:val="24"/>
          <w:szCs w:val="24"/>
        </w:rPr>
        <w:t>.1.</w:t>
      </w:r>
      <w:r w:rsidR="00D07E2D" w:rsidRPr="007935EC">
        <w:rPr>
          <w:rFonts w:ascii="Times New Roman" w:eastAsia="Arial" w:hAnsi="Times New Roman" w:cs="Times New Roman"/>
          <w:sz w:val="24"/>
          <w:szCs w:val="24"/>
        </w:rPr>
        <w:t xml:space="preserve"> </w:t>
      </w:r>
      <w:r w:rsidR="00D83180" w:rsidRPr="007935EC">
        <w:rPr>
          <w:rFonts w:ascii="Times New Roman" w:eastAsia="Arial" w:hAnsi="Times New Roman" w:cs="Times New Roman"/>
          <w:sz w:val="24"/>
          <w:szCs w:val="24"/>
        </w:rPr>
        <w:t>Tiekėjas</w:t>
      </w:r>
      <w:r w:rsidR="5C1D5905" w:rsidRPr="007935EC">
        <w:rPr>
          <w:rFonts w:ascii="Times New Roman" w:eastAsia="Arial" w:hAnsi="Times New Roman" w:cs="Times New Roman"/>
          <w:sz w:val="24"/>
          <w:szCs w:val="24"/>
        </w:rPr>
        <w:t xml:space="preserve">, kuris mano, kad </w:t>
      </w:r>
      <w:r w:rsidR="28D18174" w:rsidRPr="007935EC">
        <w:rPr>
          <w:rFonts w:ascii="Times New Roman" w:hAnsi="Times New Roman" w:cs="Times New Roman"/>
          <w:sz w:val="24"/>
          <w:szCs w:val="24"/>
        </w:rPr>
        <w:t xml:space="preserve"> </w:t>
      </w:r>
      <w:r w:rsidR="00D83180" w:rsidRPr="007935EC">
        <w:rPr>
          <w:rFonts w:ascii="Times New Roman" w:eastAsia="Arial" w:hAnsi="Times New Roman" w:cs="Times New Roman"/>
          <w:sz w:val="24"/>
          <w:szCs w:val="24"/>
        </w:rPr>
        <w:t xml:space="preserve">perkančioji organizacija </w:t>
      </w:r>
      <w:r w:rsidR="5C1D5905" w:rsidRPr="007935EC">
        <w:rPr>
          <w:rFonts w:ascii="Times New Roman" w:eastAsia="Arial" w:hAnsi="Times New Roman" w:cs="Times New Roman"/>
          <w:sz w:val="24"/>
          <w:szCs w:val="24"/>
        </w:rPr>
        <w:t>nesilaikė VPĮ reikalavimų ir tuo pažeidė ar pažeis jo teisėtus interesus, VPĮ VII skyriuje nustatyta tvarka gali kreiptis į apygardos teismą, kaip pirmosios instancijos teismą.</w:t>
      </w:r>
    </w:p>
    <w:p w14:paraId="2FE37C34" w14:textId="09C8AA53" w:rsidR="006D0AB0" w:rsidRPr="007935EC" w:rsidRDefault="006D0AB0" w:rsidP="00C814C2">
      <w:pPr>
        <w:pStyle w:val="Sraopastraipa"/>
        <w:spacing w:after="0" w:line="240" w:lineRule="auto"/>
        <w:ind w:left="0" w:firstLine="709"/>
        <w:jc w:val="both"/>
        <w:rPr>
          <w:rFonts w:ascii="Times New Roman" w:eastAsia="Arial" w:hAnsi="Times New Roman" w:cs="Times New Roman"/>
          <w:sz w:val="24"/>
          <w:szCs w:val="24"/>
        </w:rPr>
      </w:pPr>
      <w:r w:rsidRPr="007935EC">
        <w:rPr>
          <w:rFonts w:ascii="Times New Roman" w:eastAsia="Arial" w:hAnsi="Times New Roman" w:cs="Times New Roman"/>
          <w:sz w:val="24"/>
          <w:szCs w:val="24"/>
        </w:rPr>
        <w:tab/>
      </w:r>
      <w:r w:rsidR="00797C8B" w:rsidRPr="007935EC">
        <w:rPr>
          <w:rFonts w:ascii="Times New Roman" w:eastAsia="Arial" w:hAnsi="Times New Roman" w:cs="Times New Roman"/>
          <w:sz w:val="24"/>
          <w:szCs w:val="24"/>
        </w:rPr>
        <w:t>18</w:t>
      </w:r>
      <w:r w:rsidRPr="007935EC">
        <w:rPr>
          <w:rFonts w:ascii="Times New Roman" w:eastAsia="Arial" w:hAnsi="Times New Roman" w:cs="Times New Roman"/>
          <w:sz w:val="24"/>
          <w:szCs w:val="24"/>
        </w:rPr>
        <w:t>.2.</w:t>
      </w:r>
      <w:r w:rsidR="00D07E2D" w:rsidRPr="007935EC">
        <w:rPr>
          <w:rFonts w:ascii="Times New Roman" w:eastAsia="Arial" w:hAnsi="Times New Roman" w:cs="Times New Roman"/>
          <w:sz w:val="24"/>
          <w:szCs w:val="24"/>
        </w:rPr>
        <w:t xml:space="preserve"> </w:t>
      </w:r>
      <w:r w:rsidR="00924C7F" w:rsidRPr="007935EC">
        <w:rPr>
          <w:rFonts w:ascii="Times New Roman" w:eastAsia="Arial" w:hAnsi="Times New Roman" w:cs="Times New Roman"/>
          <w:sz w:val="24"/>
          <w:szCs w:val="24"/>
        </w:rPr>
        <w:t>Tiekėjas</w:t>
      </w:r>
      <w:r w:rsidRPr="007935EC">
        <w:rPr>
          <w:rFonts w:ascii="Times New Roman" w:eastAsia="Arial" w:hAnsi="Times New Roman" w:cs="Times New Roman"/>
          <w:sz w:val="24"/>
          <w:szCs w:val="24"/>
        </w:rPr>
        <w:t xml:space="preserve">, norėdamas iki sutarties sudarymo teisme ginčyti </w:t>
      </w:r>
      <w:r w:rsidR="00924C7F" w:rsidRPr="007935EC">
        <w:rPr>
          <w:rFonts w:ascii="Times New Roman" w:eastAsia="Arial" w:hAnsi="Times New Roman" w:cs="Times New Roman"/>
          <w:sz w:val="24"/>
          <w:szCs w:val="24"/>
        </w:rPr>
        <w:t xml:space="preserve">perkančiosios organizacijos </w:t>
      </w:r>
      <w:r w:rsidRPr="007935EC">
        <w:rPr>
          <w:rFonts w:ascii="Times New Roman" w:eastAsia="Arial" w:hAnsi="Times New Roman" w:cs="Times New Roman"/>
          <w:sz w:val="24"/>
          <w:szCs w:val="24"/>
        </w:rPr>
        <w:t xml:space="preserve">sprendimus ar veiksmus, pirmiausia raštu </w:t>
      </w:r>
      <w:r w:rsidR="003D46AF" w:rsidRPr="007935EC">
        <w:rPr>
          <w:rFonts w:ascii="Times New Roman" w:eastAsia="Arial" w:hAnsi="Times New Roman" w:cs="Times New Roman"/>
          <w:sz w:val="24"/>
          <w:szCs w:val="24"/>
        </w:rPr>
        <w:t xml:space="preserve">tiekėjo pasirinktomis priemonėmis </w:t>
      </w:r>
      <w:r w:rsidRPr="007935EC">
        <w:rPr>
          <w:rFonts w:ascii="Times New Roman" w:eastAsia="Arial" w:hAnsi="Times New Roman" w:cs="Times New Roman"/>
          <w:sz w:val="24"/>
          <w:szCs w:val="24"/>
        </w:rPr>
        <w:t>turi pateikti pretenziją</w:t>
      </w:r>
      <w:r w:rsidR="00924C7F" w:rsidRPr="007935EC">
        <w:rPr>
          <w:rFonts w:ascii="Times New Roman" w:eastAsia="Arial" w:hAnsi="Times New Roman" w:cs="Times New Roman"/>
          <w:sz w:val="24"/>
          <w:szCs w:val="24"/>
        </w:rPr>
        <w:t xml:space="preserve"> perkančiajai organizacijai</w:t>
      </w:r>
      <w:r w:rsidRPr="007935EC">
        <w:rPr>
          <w:rFonts w:ascii="Times New Roman" w:eastAsia="Arial" w:hAnsi="Times New Roman" w:cs="Times New Roman"/>
          <w:sz w:val="24"/>
          <w:szCs w:val="24"/>
        </w:rPr>
        <w:t xml:space="preserve">. </w:t>
      </w:r>
    </w:p>
    <w:p w14:paraId="2594732A" w14:textId="2A30FDFC" w:rsidR="006D0AB0" w:rsidRPr="007935EC" w:rsidRDefault="00797C8B" w:rsidP="00C814C2">
      <w:pPr>
        <w:shd w:val="clear" w:color="auto" w:fill="FFFFFF"/>
        <w:spacing w:after="0" w:line="240" w:lineRule="auto"/>
        <w:ind w:firstLine="697"/>
        <w:jc w:val="both"/>
        <w:rPr>
          <w:rFonts w:ascii="Times New Roman" w:eastAsia="Times New Roman" w:hAnsi="Times New Roman" w:cs="Times New Roman"/>
          <w:color w:val="000000"/>
          <w:sz w:val="24"/>
          <w:szCs w:val="24"/>
        </w:rPr>
      </w:pPr>
      <w:r w:rsidRPr="007935EC">
        <w:rPr>
          <w:rFonts w:ascii="Times New Roman" w:eastAsia="Arial" w:hAnsi="Times New Roman" w:cs="Times New Roman"/>
          <w:bCs/>
          <w:sz w:val="24"/>
          <w:szCs w:val="24"/>
        </w:rPr>
        <w:t>18</w:t>
      </w:r>
      <w:r w:rsidR="006D0AB0" w:rsidRPr="007935EC">
        <w:rPr>
          <w:rFonts w:ascii="Times New Roman" w:eastAsia="Arial" w:hAnsi="Times New Roman" w:cs="Times New Roman"/>
          <w:bCs/>
          <w:sz w:val="24"/>
          <w:szCs w:val="24"/>
        </w:rPr>
        <w:t xml:space="preserve">.3. </w:t>
      </w:r>
      <w:r w:rsidR="006D0AB0" w:rsidRPr="007935EC">
        <w:rPr>
          <w:rFonts w:ascii="Times New Roman" w:eastAsia="Arial" w:hAnsi="Times New Roman" w:cs="Times New Roman"/>
          <w:sz w:val="24"/>
          <w:szCs w:val="24"/>
        </w:rPr>
        <w:t>Pretenzijos pateikimo</w:t>
      </w:r>
      <w:r w:rsidR="00D07E2D" w:rsidRPr="007935EC">
        <w:rPr>
          <w:rFonts w:ascii="Times New Roman" w:eastAsia="Arial" w:hAnsi="Times New Roman" w:cs="Times New Roman"/>
          <w:sz w:val="24"/>
          <w:szCs w:val="24"/>
        </w:rPr>
        <w:t xml:space="preserve"> </w:t>
      </w:r>
      <w:r w:rsidR="00924C7F" w:rsidRPr="007935EC">
        <w:rPr>
          <w:rFonts w:ascii="Times New Roman" w:eastAsia="Arial" w:hAnsi="Times New Roman" w:cs="Times New Roman"/>
          <w:sz w:val="24"/>
          <w:szCs w:val="24"/>
        </w:rPr>
        <w:t>perkančiajai organizacijai</w:t>
      </w:r>
      <w:r w:rsidR="006D0AB0" w:rsidRPr="007935EC">
        <w:rPr>
          <w:rFonts w:ascii="Times New Roman" w:eastAsia="Arial" w:hAnsi="Times New Roman" w:cs="Times New Roman"/>
          <w:sz w:val="24"/>
          <w:szCs w:val="24"/>
        </w:rPr>
        <w:t>, prašymo pateikimo ar ieškinio pareiškimo teismui terminai nustatyti VPĮ 102</w:t>
      </w:r>
      <w:r w:rsidRPr="007935EC">
        <w:rPr>
          <w:rFonts w:ascii="Times New Roman" w:eastAsia="Arial" w:hAnsi="Times New Roman" w:cs="Times New Roman"/>
          <w:sz w:val="24"/>
          <w:szCs w:val="24"/>
        </w:rPr>
        <w:t xml:space="preserve"> </w:t>
      </w:r>
      <w:r w:rsidR="006D0AB0" w:rsidRPr="007935EC">
        <w:rPr>
          <w:rFonts w:ascii="Times New Roman" w:eastAsia="Arial" w:hAnsi="Times New Roman" w:cs="Times New Roman"/>
          <w:sz w:val="24"/>
          <w:szCs w:val="24"/>
        </w:rPr>
        <w:t>straipsnyje.</w:t>
      </w:r>
    </w:p>
    <w:sectPr w:rsidR="006D0AB0" w:rsidRPr="007935EC" w:rsidSect="008E613C">
      <w:headerReference w:type="default" r:id="rId14"/>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AC502" w14:textId="77777777" w:rsidR="00F65691" w:rsidRDefault="00F65691" w:rsidP="00D05666">
      <w:r>
        <w:separator/>
      </w:r>
    </w:p>
  </w:endnote>
  <w:endnote w:type="continuationSeparator" w:id="0">
    <w:p w14:paraId="59B74BCD" w14:textId="77777777" w:rsidR="00F65691" w:rsidRDefault="00F65691" w:rsidP="00D05666">
      <w:r>
        <w:continuationSeparator/>
      </w:r>
    </w:p>
  </w:endnote>
  <w:endnote w:type="continuationNotice" w:id="1">
    <w:p w14:paraId="2A7FD4A0" w14:textId="77777777" w:rsidR="00F65691" w:rsidRDefault="00F656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1DA4F9" w14:textId="77777777" w:rsidR="00F65691" w:rsidRDefault="00F65691" w:rsidP="00D05666">
      <w:r>
        <w:separator/>
      </w:r>
    </w:p>
  </w:footnote>
  <w:footnote w:type="continuationSeparator" w:id="0">
    <w:p w14:paraId="17F2383D" w14:textId="77777777" w:rsidR="00F65691" w:rsidRDefault="00F65691" w:rsidP="00D05666">
      <w:r>
        <w:continuationSeparator/>
      </w:r>
    </w:p>
  </w:footnote>
  <w:footnote w:type="continuationNotice" w:id="1">
    <w:p w14:paraId="17CF3A09" w14:textId="77777777" w:rsidR="00F65691" w:rsidRDefault="00F65691">
      <w:pPr>
        <w:spacing w:after="0" w:line="240" w:lineRule="auto"/>
      </w:pPr>
    </w:p>
  </w:footnote>
  <w:footnote w:id="2">
    <w:p w14:paraId="37EC8FAA" w14:textId="1F56C1CF"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ins w:id="11" w:author="Autorius">
        <w:r w:rsidR="00683119">
          <w:rPr>
            <w:rFonts w:cstheme="minorHAnsi"/>
            <w:sz w:val="21"/>
            <w:szCs w:val="21"/>
          </w:rPr>
          <w:t xml:space="preserve">: </w:t>
        </w:r>
        <w:r w:rsidR="00683119" w:rsidRPr="00683119">
          <w:rPr>
            <w:rFonts w:cstheme="minorHAnsi"/>
            <w:sz w:val="21"/>
            <w:szCs w:val="21"/>
          </w:rPr>
          <w:fldChar w:fldCharType="begin"/>
        </w:r>
        <w:r w:rsidR="00683119" w:rsidRPr="00683119">
          <w:rPr>
            <w:rFonts w:cstheme="minorHAnsi"/>
            <w:sz w:val="21"/>
            <w:szCs w:val="21"/>
          </w:rPr>
          <w:instrText>HYPERLINK "https://vpt.lrv.lt/lt/nauja-cvp-is-aktuali-nuo-2024-12-01/metodine-medziaga-instrukcijos/"</w:instrText>
        </w:r>
        <w:r w:rsidR="00683119" w:rsidRPr="00683119">
          <w:rPr>
            <w:rFonts w:cstheme="minorHAnsi"/>
            <w:sz w:val="21"/>
            <w:szCs w:val="21"/>
          </w:rPr>
          <w:fldChar w:fldCharType="separate"/>
        </w:r>
        <w:r w:rsidR="00683119" w:rsidRPr="00683119">
          <w:rPr>
            <w:rStyle w:val="Hipersaitas"/>
            <w:rFonts w:cstheme="minorHAnsi"/>
            <w:sz w:val="21"/>
            <w:szCs w:val="21"/>
          </w:rPr>
          <w:t>Metodinė medžiaga (instrukcijos) - Viešųjų pirkimų tarnyba</w:t>
        </w:r>
        <w:r w:rsidR="00683119" w:rsidRPr="00683119">
          <w:rPr>
            <w:rFonts w:cstheme="minorHAnsi"/>
            <w:sz w:val="21"/>
            <w:szCs w:val="21"/>
          </w:rPr>
          <w:fldChar w:fldCharType="end"/>
        </w:r>
      </w:ins>
      <w:r w:rsidRPr="007B2DBE">
        <w:rPr>
          <w:rFonts w:cstheme="minorHAnsi"/>
          <w:sz w:val="21"/>
          <w:szCs w:val="21"/>
        </w:rPr>
        <w:t xml:space="preserve"> lietuvių kalba: </w:t>
      </w:r>
      <w:r w:rsidR="001119AA" w:rsidRPr="007B2DBE">
        <w:rPr>
          <w:rFonts w:cstheme="minorHAnsi"/>
          <w:color w:val="2F3941"/>
          <w:sz w:val="21"/>
          <w:szCs w:val="21"/>
          <w:shd w:val="clear" w:color="auto" w:fill="FFFFFF"/>
        </w:rPr>
        <w:t> </w:t>
      </w:r>
      <w:hyperlink r:id="rId1" w:tgtFrame="_blank" w:history="1">
        <w:r w:rsidR="001119AA" w:rsidRPr="007B2DBE">
          <w:rPr>
            <w:rStyle w:val="Hipersaitas"/>
            <w:rFonts w:cstheme="minorHAnsi"/>
            <w:color w:val="1F73B7"/>
            <w:sz w:val="21"/>
            <w:szCs w:val="21"/>
            <w:shd w:val="clear" w:color="auto" w:fill="FFFFFF"/>
          </w:rPr>
          <w:t>https://vpt.lrv.lt/uploads/vpt/documents/files/LT_versija/CVP_IS/Mokymu_medziaga/Tiekejams/Kaip_parengti_ir_pateikti_pasiulyma_CVP_IS.pdf</w:t>
        </w:r>
      </w:hyperlink>
      <w:r w:rsidRPr="007B2DBE">
        <w:rPr>
          <w:rFonts w:cstheme="minorHAnsi"/>
          <w:sz w:val="21"/>
          <w:szCs w:val="21"/>
        </w:rPr>
        <w:t xml:space="preserve">, Instrukcija anglų kalba: </w:t>
      </w:r>
      <w:hyperlink r:id="rId2" w:history="1">
        <w:r w:rsidRPr="007B2DBE">
          <w:rPr>
            <w:rStyle w:val="Hipersaitas"/>
            <w:rFonts w:cstheme="minorHAnsi"/>
            <w:sz w:val="21"/>
            <w:szCs w:val="21"/>
          </w:rPr>
          <w:t>https://vpt.lrv.lt/uploads/vpt/documents/files/EN_version/E-Public_Procurement/CVPIS_How_to_submit_bid.pdf</w:t>
        </w:r>
      </w:hyperlink>
    </w:p>
  </w:footnote>
  <w:footnote w:id="3">
    <w:p w14:paraId="0AB07B06" w14:textId="1F72B0E7" w:rsidR="00BB3788" w:rsidRPr="00427C59" w:rsidRDefault="00BB3788" w:rsidP="00BB3788">
      <w:pPr>
        <w:pStyle w:val="Puslapioinaostekstas"/>
        <w:spacing w:after="0" w:line="240" w:lineRule="auto"/>
      </w:pPr>
      <w:r w:rsidRPr="00427C59">
        <w:rPr>
          <w:rStyle w:val="Puslapioinaosnuoroda"/>
        </w:rPr>
        <w:footnoteRef/>
      </w:r>
      <w:r w:rsidRPr="00427C59">
        <w:t xml:space="preserve"> </w:t>
      </w:r>
      <w:r w:rsidR="00C4730B" w:rsidRPr="00427C59">
        <w:t xml:space="preserve"> </w:t>
      </w:r>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1821944"/>
      <w:docPartObj>
        <w:docPartGallery w:val="Page Numbers (Top of Page)"/>
        <w:docPartUnique/>
      </w:docPartObj>
    </w:sdtPr>
    <w:sdtEndPr/>
    <w:sdtContent>
      <w:p w14:paraId="092CAD6D" w14:textId="0451BF87" w:rsidR="00285B02" w:rsidRPr="00F122A8" w:rsidRDefault="00285B02">
        <w:pPr>
          <w:pStyle w:val="Antrats"/>
          <w:jc w:val="center"/>
        </w:pPr>
        <w:r w:rsidRPr="00F122A8">
          <w:fldChar w:fldCharType="begin"/>
        </w:r>
        <w:r w:rsidRPr="00F122A8">
          <w:instrText>PAGE   \* MERGEFORMAT</w:instrText>
        </w:r>
        <w:r w:rsidRPr="00F122A8">
          <w:fldChar w:fldCharType="separate"/>
        </w:r>
        <w:r w:rsidR="00C4730B">
          <w:rPr>
            <w:noProof/>
          </w:rPr>
          <w:t>15</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4"/>
  </w:num>
  <w:num w:numId="3">
    <w:abstractNumId w:val="9"/>
  </w:num>
  <w:num w:numId="4">
    <w:abstractNumId w:val="24"/>
  </w:num>
  <w:num w:numId="5">
    <w:abstractNumId w:val="19"/>
  </w:num>
  <w:num w:numId="6">
    <w:abstractNumId w:val="15"/>
  </w:num>
  <w:num w:numId="7">
    <w:abstractNumId w:val="18"/>
  </w:num>
  <w:num w:numId="8">
    <w:abstractNumId w:val="0"/>
  </w:num>
  <w:num w:numId="9">
    <w:abstractNumId w:val="13"/>
  </w:num>
  <w:num w:numId="10">
    <w:abstractNumId w:val="26"/>
  </w:num>
  <w:num w:numId="11">
    <w:abstractNumId w:val="31"/>
  </w:num>
  <w:num w:numId="12">
    <w:abstractNumId w:val="33"/>
  </w:num>
  <w:num w:numId="13">
    <w:abstractNumId w:val="34"/>
  </w:num>
  <w:num w:numId="14">
    <w:abstractNumId w:val="32"/>
  </w:num>
  <w:num w:numId="15">
    <w:abstractNumId w:val="30"/>
  </w:num>
  <w:num w:numId="16">
    <w:abstractNumId w:val="11"/>
  </w:num>
  <w:num w:numId="17">
    <w:abstractNumId w:val="7"/>
  </w:num>
  <w:num w:numId="18">
    <w:abstractNumId w:val="3"/>
  </w:num>
  <w:num w:numId="19">
    <w:abstractNumId w:val="22"/>
  </w:num>
  <w:num w:numId="20">
    <w:abstractNumId w:val="20"/>
  </w:num>
  <w:num w:numId="21">
    <w:abstractNumId w:val="25"/>
  </w:num>
  <w:num w:numId="22">
    <w:abstractNumId w:val="5"/>
  </w:num>
  <w:num w:numId="23">
    <w:abstractNumId w:val="29"/>
  </w:num>
  <w:num w:numId="24">
    <w:abstractNumId w:val="21"/>
  </w:num>
  <w:num w:numId="25">
    <w:abstractNumId w:val="28"/>
  </w:num>
  <w:num w:numId="26">
    <w:abstractNumId w:val="27"/>
  </w:num>
  <w:num w:numId="27">
    <w:abstractNumId w:val="23"/>
  </w:num>
  <w:num w:numId="28">
    <w:abstractNumId w:val="10"/>
  </w:num>
  <w:num w:numId="29">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4"/>
  </w:num>
  <w:num w:numId="32">
    <w:abstractNumId w:val="35"/>
  </w:num>
  <w:num w:numId="33">
    <w:abstractNumId w:val="1"/>
  </w:num>
  <w:num w:numId="34">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6"/>
  </w:num>
  <w:num w:numId="3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removeDateAndTime/>
  <w:proofState w:spelling="clean" w:grammar="clean"/>
  <w:defaultTabStop w:val="720"/>
  <w:hyphenationZone w:val="396"/>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35B2"/>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57B"/>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2E3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5BF"/>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1746"/>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28AB"/>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8CD"/>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1774"/>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A33"/>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5AF7"/>
    <w:rsid w:val="00357BB8"/>
    <w:rsid w:val="003600F2"/>
    <w:rsid w:val="00360DB9"/>
    <w:rsid w:val="003617F1"/>
    <w:rsid w:val="00361E65"/>
    <w:rsid w:val="00362719"/>
    <w:rsid w:val="00363134"/>
    <w:rsid w:val="00363B80"/>
    <w:rsid w:val="0036411A"/>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5655"/>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C7DFD"/>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0DC7"/>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560"/>
    <w:rsid w:val="00491954"/>
    <w:rsid w:val="0049538A"/>
    <w:rsid w:val="00495402"/>
    <w:rsid w:val="00495F71"/>
    <w:rsid w:val="00495FE2"/>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5BAE"/>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195"/>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1ED"/>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611A"/>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824"/>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CE5"/>
    <w:rsid w:val="00603E31"/>
    <w:rsid w:val="006041B7"/>
    <w:rsid w:val="00604751"/>
    <w:rsid w:val="00604996"/>
    <w:rsid w:val="00605569"/>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0E4A"/>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1D"/>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2889"/>
    <w:rsid w:val="006A38FE"/>
    <w:rsid w:val="006A3980"/>
    <w:rsid w:val="006A43A0"/>
    <w:rsid w:val="006A4AF7"/>
    <w:rsid w:val="006A5174"/>
    <w:rsid w:val="006A58FD"/>
    <w:rsid w:val="006A6750"/>
    <w:rsid w:val="006A675A"/>
    <w:rsid w:val="006A6BFF"/>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2C3"/>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260"/>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567D"/>
    <w:rsid w:val="0070635D"/>
    <w:rsid w:val="00706AA4"/>
    <w:rsid w:val="00706BD5"/>
    <w:rsid w:val="00706F4D"/>
    <w:rsid w:val="00710F05"/>
    <w:rsid w:val="00711FF6"/>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A4C"/>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35EC"/>
    <w:rsid w:val="0079488E"/>
    <w:rsid w:val="007948D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40D"/>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B6A"/>
    <w:rsid w:val="00876F48"/>
    <w:rsid w:val="00877A5D"/>
    <w:rsid w:val="00880132"/>
    <w:rsid w:val="00880218"/>
    <w:rsid w:val="008802B8"/>
    <w:rsid w:val="00881064"/>
    <w:rsid w:val="0088222D"/>
    <w:rsid w:val="0088228F"/>
    <w:rsid w:val="00882796"/>
    <w:rsid w:val="00884B13"/>
    <w:rsid w:val="00885127"/>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3DC8"/>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8A6"/>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2CD"/>
    <w:rsid w:val="00937316"/>
    <w:rsid w:val="0093734F"/>
    <w:rsid w:val="0093767A"/>
    <w:rsid w:val="00940F53"/>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4AE3"/>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1A98"/>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0EB"/>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4DB4"/>
    <w:rsid w:val="00AD4F3A"/>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1551"/>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793"/>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4FF3"/>
    <w:rsid w:val="00BA5539"/>
    <w:rsid w:val="00BA55D8"/>
    <w:rsid w:val="00BA5911"/>
    <w:rsid w:val="00BA5C6D"/>
    <w:rsid w:val="00BA74D7"/>
    <w:rsid w:val="00BA7612"/>
    <w:rsid w:val="00BA77A3"/>
    <w:rsid w:val="00BA7F56"/>
    <w:rsid w:val="00BB174C"/>
    <w:rsid w:val="00BB1B16"/>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2EB0"/>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55E"/>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48F6"/>
    <w:rsid w:val="00C35066"/>
    <w:rsid w:val="00C357D8"/>
    <w:rsid w:val="00C373EA"/>
    <w:rsid w:val="00C37E50"/>
    <w:rsid w:val="00C42678"/>
    <w:rsid w:val="00C42A0E"/>
    <w:rsid w:val="00C441F6"/>
    <w:rsid w:val="00C4601F"/>
    <w:rsid w:val="00C46198"/>
    <w:rsid w:val="00C46477"/>
    <w:rsid w:val="00C468E9"/>
    <w:rsid w:val="00C46A11"/>
    <w:rsid w:val="00C4730B"/>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BC8"/>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B6B"/>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770"/>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676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0C44"/>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37DEB"/>
    <w:rsid w:val="00E40442"/>
    <w:rsid w:val="00E41443"/>
    <w:rsid w:val="00E42587"/>
    <w:rsid w:val="00E42A6B"/>
    <w:rsid w:val="00E42B7C"/>
    <w:rsid w:val="00E43498"/>
    <w:rsid w:val="00E4381B"/>
    <w:rsid w:val="00E44141"/>
    <w:rsid w:val="00E448B7"/>
    <w:rsid w:val="00E449DD"/>
    <w:rsid w:val="00E45DB8"/>
    <w:rsid w:val="00E4619F"/>
    <w:rsid w:val="00E46A59"/>
    <w:rsid w:val="00E46ACC"/>
    <w:rsid w:val="00E5093C"/>
    <w:rsid w:val="00E50D81"/>
    <w:rsid w:val="00E50F51"/>
    <w:rsid w:val="00E50F94"/>
    <w:rsid w:val="00E51AA4"/>
    <w:rsid w:val="00E51E8A"/>
    <w:rsid w:val="00E52457"/>
    <w:rsid w:val="00E524A2"/>
    <w:rsid w:val="00E52B67"/>
    <w:rsid w:val="00E5331C"/>
    <w:rsid w:val="00E538EF"/>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A7A75"/>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506"/>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691"/>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84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7B6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customStyle="1" w:styleId="Paminjimas1">
    <w:name w:val="Paminėjimas1"/>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bvpd.eviesiejipirkimai.lt/espd-web/"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EN_version/E-Public_Procurement/CVPIS_How_to_submit_bid.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8d86aa-8fe5-4539-8203-03c44674af5d">
      <Terms xmlns="http://schemas.microsoft.com/office/infopath/2007/PartnerControls"/>
    </lcf76f155ced4ddcb4097134ff3c332f>
    <TaxCatchAll xmlns="9f7bfde5-fec1-41b1-af96-d0ead4fdf1a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EC78D-3F66-4B98-A81C-D05F31753051}">
  <ds:schemaRefs>
    <ds:schemaRef ds:uri="http://schemas.microsoft.com/office/2006/metadata/properties"/>
    <ds:schemaRef ds:uri="http://schemas.microsoft.com/office/infopath/2007/PartnerControls"/>
    <ds:schemaRef ds:uri="e58d86aa-8fe5-4539-8203-03c44674af5d"/>
    <ds:schemaRef ds:uri="9f7bfde5-fec1-41b1-af96-d0ead4fdf1a4"/>
  </ds:schemaRefs>
</ds:datastoreItem>
</file>

<file path=customXml/itemProps2.xml><?xml version="1.0" encoding="utf-8"?>
<ds:datastoreItem xmlns:ds="http://schemas.openxmlformats.org/officeDocument/2006/customXml" ds:itemID="{262CD845-6218-4A99-99BA-A006A0FB8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89A3B4-1FDD-4ED2-B86F-053387A3FE1A}">
  <ds:schemaRefs>
    <ds:schemaRef ds:uri="http://schemas.microsoft.com/sharepoint/v3/contenttype/forms"/>
  </ds:schemaRefs>
</ds:datastoreItem>
</file>

<file path=customXml/itemProps4.xml><?xml version="1.0" encoding="utf-8"?>
<ds:datastoreItem xmlns:ds="http://schemas.openxmlformats.org/officeDocument/2006/customXml" ds:itemID="{BF3C1AE2-EB49-4821-894C-340742FCD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32707</Words>
  <Characters>18643</Characters>
  <Application>Microsoft Office Word</Application>
  <DocSecurity>0</DocSecurity>
  <Lines>155</Lines>
  <Paragraphs>102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MAŽOS VERTĖS VIEŠOJO KOMPIUTERIŲ PRIEDŲ IR REIKMENŲ PIRKIMO SKELBIAMOS APKLAUSOS SPECIALIOSIOS SĄLYGOS</vt:lpstr>
      <vt:lpstr/>
    </vt:vector>
  </TitlesOfParts>
  <Company/>
  <LinksUpToDate>false</LinksUpToDate>
  <CharactersWithSpaces>51248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MAŽOS VERTĖS VIEŠOJO KOMPIUTERIŲ PRIEDŲ IR REIKMENŲ PIRKIMO SKELBIAMOS APKLAUSOS SPECIALIOSIOS SĄLYGOS</dc:title>
  <dc:subject/>
  <dc:creator/>
  <cp:keywords/>
  <dc:description/>
  <cp:lastModifiedBy/>
  <cp:revision>1</cp:revision>
  <dcterms:created xsi:type="dcterms:W3CDTF">2024-11-27T14:36:00Z</dcterms:created>
  <dcterms:modified xsi:type="dcterms:W3CDTF">2025-12-05T11:35:00Z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0x0101009C5534981E23D24AB7E6D88561170541</vt:lpwstr>
  </property>
</Properties>
</file>